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144F2" w14:textId="77777777" w:rsidR="00240249" w:rsidRDefault="00240249" w:rsidP="00A11C82">
      <w:pPr>
        <w:pStyle w:val="Heading5"/>
        <w:keepNext/>
        <w:rPr>
          <w:i/>
          <w:sz w:val="40"/>
        </w:rPr>
      </w:pPr>
    </w:p>
    <w:p w14:paraId="6AE7826A" w14:textId="5CACC9DF" w:rsidR="00805B19" w:rsidRDefault="00805B19" w:rsidP="00A11C82">
      <w:pPr>
        <w:pStyle w:val="Heading5"/>
        <w:keepNext/>
        <w:rPr>
          <w:i/>
          <w:sz w:val="40"/>
        </w:rPr>
      </w:pPr>
      <w:r>
        <w:rPr>
          <w:i/>
          <w:sz w:val="40"/>
        </w:rPr>
        <w:t xml:space="preserve">STCP 01-1 Issue </w:t>
      </w:r>
      <w:r w:rsidR="00F95333" w:rsidRPr="00F95333">
        <w:rPr>
          <w:i/>
          <w:iCs/>
          <w:sz w:val="40"/>
        </w:rPr>
        <w:t>01</w:t>
      </w:r>
      <w:r w:rsidR="00133F82">
        <w:rPr>
          <w:i/>
          <w:iCs/>
          <w:sz w:val="40"/>
        </w:rPr>
        <w:t>4</w:t>
      </w:r>
      <w:r w:rsidR="00F95333">
        <w:rPr>
          <w:i/>
          <w:sz w:val="40"/>
        </w:rPr>
        <w:t xml:space="preserve"> </w:t>
      </w:r>
      <w:r>
        <w:rPr>
          <w:i/>
          <w:sz w:val="40"/>
        </w:rPr>
        <w:t>Operational Switching</w:t>
      </w:r>
    </w:p>
    <w:p w14:paraId="4E830568" w14:textId="77777777" w:rsidR="00805B19" w:rsidRDefault="00805B19" w:rsidP="00A11C82">
      <w:pPr>
        <w:pStyle w:val="Heading5"/>
        <w:keepNext/>
        <w:rPr>
          <w:i/>
          <w:sz w:val="24"/>
        </w:rPr>
      </w:pPr>
      <w:r>
        <w:rPr>
          <w:i/>
          <w:sz w:val="24"/>
        </w:rPr>
        <w:t>STC Procedure Document Authorisation</w:t>
      </w:r>
    </w:p>
    <w:p w14:paraId="13734C03" w14:textId="77777777" w:rsidR="00805B19" w:rsidRDefault="00805B19" w:rsidP="00A11C82">
      <w:pPr>
        <w:keepNext/>
        <w:keepLines/>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rsidTr="00730510">
        <w:tc>
          <w:tcPr>
            <w:tcW w:w="2518" w:type="dxa"/>
          </w:tcPr>
          <w:p w14:paraId="4937D1C7" w14:textId="77777777" w:rsidR="00805B19" w:rsidRDefault="00137867" w:rsidP="00A11C82">
            <w:pPr>
              <w:keepNext/>
              <w:spacing w:before="120"/>
              <w:jc w:val="center"/>
              <w:rPr>
                <w:b/>
                <w:color w:val="000000"/>
              </w:rPr>
            </w:pPr>
            <w:r>
              <w:rPr>
                <w:b/>
                <w:color w:val="000000"/>
              </w:rPr>
              <w:t>Party</w:t>
            </w:r>
          </w:p>
        </w:tc>
        <w:tc>
          <w:tcPr>
            <w:tcW w:w="2126" w:type="dxa"/>
          </w:tcPr>
          <w:p w14:paraId="7D778C17" w14:textId="77777777" w:rsidR="00805B19" w:rsidRDefault="00805B19" w:rsidP="00A11C82">
            <w:pPr>
              <w:keepNext/>
              <w:spacing w:before="120"/>
              <w:jc w:val="center"/>
              <w:rPr>
                <w:b/>
                <w:color w:val="000000"/>
              </w:rPr>
            </w:pPr>
            <w:r>
              <w:rPr>
                <w:b/>
                <w:color w:val="000000"/>
              </w:rPr>
              <w:t>Name of Party Representative</w:t>
            </w:r>
          </w:p>
        </w:tc>
        <w:tc>
          <w:tcPr>
            <w:tcW w:w="2552" w:type="dxa"/>
          </w:tcPr>
          <w:p w14:paraId="6E465586" w14:textId="77777777" w:rsidR="00805B19" w:rsidRDefault="00805B19" w:rsidP="00A11C82">
            <w:pPr>
              <w:keepNext/>
              <w:spacing w:before="120"/>
              <w:jc w:val="center"/>
              <w:rPr>
                <w:b/>
                <w:color w:val="000000"/>
              </w:rPr>
            </w:pPr>
            <w:r>
              <w:rPr>
                <w:b/>
                <w:color w:val="000000"/>
              </w:rPr>
              <w:t>Signature</w:t>
            </w:r>
          </w:p>
        </w:tc>
        <w:tc>
          <w:tcPr>
            <w:tcW w:w="1276" w:type="dxa"/>
          </w:tcPr>
          <w:p w14:paraId="1B4BE999" w14:textId="77777777" w:rsidR="00805B19" w:rsidRDefault="00805B19" w:rsidP="00A11C82">
            <w:pPr>
              <w:keepNext/>
              <w:spacing w:before="120"/>
              <w:jc w:val="center"/>
              <w:rPr>
                <w:b/>
                <w:color w:val="000000"/>
              </w:rPr>
            </w:pPr>
            <w:r>
              <w:rPr>
                <w:b/>
                <w:color w:val="000000"/>
              </w:rPr>
              <w:t>Date</w:t>
            </w:r>
          </w:p>
        </w:tc>
      </w:tr>
      <w:tr w:rsidR="00A53550" w14:paraId="538AD4E4" w14:textId="77777777" w:rsidTr="00730510">
        <w:tc>
          <w:tcPr>
            <w:tcW w:w="2518" w:type="dxa"/>
          </w:tcPr>
          <w:p w14:paraId="11857F20" w14:textId="7AC3D08A" w:rsidR="00A53550" w:rsidRDefault="00C21D00" w:rsidP="00A11C82">
            <w:pPr>
              <w:keepNext/>
              <w:autoSpaceDE w:val="0"/>
              <w:autoSpaceDN w:val="0"/>
              <w:adjustRightInd w:val="0"/>
              <w:spacing w:after="0"/>
              <w:rPr>
                <w:sz w:val="22"/>
                <w:lang w:eastAsia="en-GB"/>
              </w:rPr>
            </w:pPr>
            <w:r>
              <w:rPr>
                <w:sz w:val="22"/>
                <w:lang w:eastAsia="en-GB"/>
              </w:rPr>
              <w:t>The Company</w:t>
            </w:r>
          </w:p>
        </w:tc>
        <w:tc>
          <w:tcPr>
            <w:tcW w:w="2126" w:type="dxa"/>
          </w:tcPr>
          <w:p w14:paraId="496AA1A7" w14:textId="77777777" w:rsidR="00A53550" w:rsidRDefault="00A53550" w:rsidP="00A11C82">
            <w:pPr>
              <w:keepNext/>
              <w:spacing w:before="120"/>
              <w:rPr>
                <w:color w:val="000000"/>
              </w:rPr>
            </w:pPr>
          </w:p>
        </w:tc>
        <w:tc>
          <w:tcPr>
            <w:tcW w:w="2552" w:type="dxa"/>
          </w:tcPr>
          <w:p w14:paraId="1AC851E5" w14:textId="77777777" w:rsidR="00A53550" w:rsidRDefault="00A53550" w:rsidP="00A11C82">
            <w:pPr>
              <w:keepNext/>
              <w:rPr>
                <w:color w:val="000000"/>
              </w:rPr>
            </w:pPr>
          </w:p>
        </w:tc>
        <w:tc>
          <w:tcPr>
            <w:tcW w:w="1276" w:type="dxa"/>
          </w:tcPr>
          <w:p w14:paraId="11FA89F2" w14:textId="77777777" w:rsidR="00A53550" w:rsidRDefault="00A53550" w:rsidP="00A11C82">
            <w:pPr>
              <w:keepNext/>
              <w:rPr>
                <w:color w:val="000000"/>
              </w:rPr>
            </w:pPr>
          </w:p>
        </w:tc>
      </w:tr>
      <w:tr w:rsidR="00805B19" w14:paraId="54E62085" w14:textId="77777777" w:rsidTr="00730510">
        <w:tc>
          <w:tcPr>
            <w:tcW w:w="2518" w:type="dxa"/>
          </w:tcPr>
          <w:p w14:paraId="10160FB7" w14:textId="77777777" w:rsidR="00805B19" w:rsidRDefault="00805B19" w:rsidP="00A11C82">
            <w:pPr>
              <w:keepNext/>
              <w:autoSpaceDE w:val="0"/>
              <w:autoSpaceDN w:val="0"/>
              <w:adjustRightInd w:val="0"/>
              <w:spacing w:after="0"/>
              <w:rPr>
                <w:sz w:val="22"/>
                <w:lang w:eastAsia="en-GB"/>
              </w:rPr>
            </w:pPr>
            <w:r>
              <w:rPr>
                <w:sz w:val="22"/>
                <w:lang w:eastAsia="en-GB"/>
              </w:rPr>
              <w:t>National Grid</w:t>
            </w:r>
          </w:p>
          <w:p w14:paraId="39658DA3" w14:textId="77777777" w:rsidR="00805B19" w:rsidRDefault="00805B19" w:rsidP="00A11C82">
            <w:pPr>
              <w:keepNext/>
              <w:spacing w:before="120"/>
              <w:rPr>
                <w:color w:val="000000"/>
              </w:rPr>
            </w:pPr>
            <w:r>
              <w:rPr>
                <w:sz w:val="22"/>
                <w:lang w:eastAsia="en-GB"/>
              </w:rPr>
              <w:t>Electricity Transmission plc</w:t>
            </w:r>
          </w:p>
        </w:tc>
        <w:tc>
          <w:tcPr>
            <w:tcW w:w="2126" w:type="dxa"/>
          </w:tcPr>
          <w:p w14:paraId="07F77BDD" w14:textId="77777777" w:rsidR="00805B19" w:rsidRDefault="00805B19" w:rsidP="00A11C82">
            <w:pPr>
              <w:keepNext/>
              <w:spacing w:before="120"/>
              <w:rPr>
                <w:color w:val="000000"/>
              </w:rPr>
            </w:pPr>
          </w:p>
        </w:tc>
        <w:tc>
          <w:tcPr>
            <w:tcW w:w="2552" w:type="dxa"/>
          </w:tcPr>
          <w:p w14:paraId="3C577200" w14:textId="77777777" w:rsidR="00805B19" w:rsidRDefault="00805B19" w:rsidP="00A11C82">
            <w:pPr>
              <w:keepNext/>
              <w:rPr>
                <w:color w:val="000000"/>
              </w:rPr>
            </w:pPr>
          </w:p>
        </w:tc>
        <w:tc>
          <w:tcPr>
            <w:tcW w:w="1276" w:type="dxa"/>
          </w:tcPr>
          <w:p w14:paraId="01BD43FE" w14:textId="77777777" w:rsidR="00805B19" w:rsidRDefault="00805B19" w:rsidP="00A11C82">
            <w:pPr>
              <w:keepNext/>
              <w:rPr>
                <w:color w:val="000000"/>
              </w:rPr>
            </w:pPr>
          </w:p>
        </w:tc>
      </w:tr>
      <w:tr w:rsidR="00805B19" w14:paraId="1BCE06CD" w14:textId="77777777" w:rsidTr="00730510">
        <w:tc>
          <w:tcPr>
            <w:tcW w:w="2518" w:type="dxa"/>
          </w:tcPr>
          <w:p w14:paraId="1B7A5F78" w14:textId="77777777" w:rsidR="00805B19" w:rsidRDefault="00805B19" w:rsidP="00A11C82">
            <w:pPr>
              <w:keepNext/>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rsidP="00A11C82">
            <w:pPr>
              <w:keepNext/>
              <w:spacing w:before="120"/>
              <w:rPr>
                <w:color w:val="000000"/>
              </w:rPr>
            </w:pPr>
          </w:p>
        </w:tc>
        <w:tc>
          <w:tcPr>
            <w:tcW w:w="2552" w:type="dxa"/>
          </w:tcPr>
          <w:p w14:paraId="51385942" w14:textId="77777777" w:rsidR="00805B19" w:rsidRDefault="00805B19" w:rsidP="00A11C82">
            <w:pPr>
              <w:keepNext/>
              <w:rPr>
                <w:color w:val="000000"/>
              </w:rPr>
            </w:pPr>
          </w:p>
        </w:tc>
        <w:tc>
          <w:tcPr>
            <w:tcW w:w="1276" w:type="dxa"/>
          </w:tcPr>
          <w:p w14:paraId="79C5294A" w14:textId="77777777" w:rsidR="00805B19" w:rsidRDefault="00805B19" w:rsidP="00A11C82">
            <w:pPr>
              <w:keepNext/>
              <w:rPr>
                <w:color w:val="000000"/>
              </w:rPr>
            </w:pPr>
          </w:p>
        </w:tc>
      </w:tr>
      <w:tr w:rsidR="00805B19" w14:paraId="1094624C" w14:textId="77777777" w:rsidTr="00730510">
        <w:tc>
          <w:tcPr>
            <w:tcW w:w="2518" w:type="dxa"/>
          </w:tcPr>
          <w:p w14:paraId="49E7B752" w14:textId="77777777" w:rsidR="00805B19" w:rsidRDefault="00CE24A5" w:rsidP="00A11C82">
            <w:pPr>
              <w:keepNext/>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rsidP="00A11C82">
            <w:pPr>
              <w:keepNext/>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rsidP="00A11C82">
            <w:pPr>
              <w:keepNext/>
              <w:spacing w:before="120"/>
              <w:rPr>
                <w:color w:val="000000"/>
              </w:rPr>
            </w:pPr>
          </w:p>
        </w:tc>
        <w:tc>
          <w:tcPr>
            <w:tcW w:w="2552" w:type="dxa"/>
          </w:tcPr>
          <w:p w14:paraId="0C1CE4D6" w14:textId="77777777" w:rsidR="00805B19" w:rsidRDefault="00805B19" w:rsidP="00A11C82">
            <w:pPr>
              <w:keepNext/>
              <w:rPr>
                <w:color w:val="000000"/>
              </w:rPr>
            </w:pPr>
          </w:p>
        </w:tc>
        <w:tc>
          <w:tcPr>
            <w:tcW w:w="1276" w:type="dxa"/>
          </w:tcPr>
          <w:p w14:paraId="4B838BBB" w14:textId="77777777" w:rsidR="00805B19" w:rsidRDefault="00805B19" w:rsidP="00A11C82">
            <w:pPr>
              <w:keepNext/>
              <w:rPr>
                <w:color w:val="000000"/>
              </w:rPr>
            </w:pPr>
          </w:p>
        </w:tc>
      </w:tr>
      <w:tr w:rsidR="00137867" w14:paraId="27AB62EA" w14:textId="77777777" w:rsidTr="00730510">
        <w:tc>
          <w:tcPr>
            <w:tcW w:w="2518" w:type="dxa"/>
          </w:tcPr>
          <w:p w14:paraId="278BBD86" w14:textId="77777777" w:rsidR="00137867" w:rsidRDefault="00137867" w:rsidP="00A11C82">
            <w:pPr>
              <w:keepNext/>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rsidP="00A11C82">
            <w:pPr>
              <w:keepNext/>
              <w:spacing w:before="120"/>
              <w:rPr>
                <w:color w:val="000000"/>
              </w:rPr>
            </w:pPr>
          </w:p>
        </w:tc>
        <w:tc>
          <w:tcPr>
            <w:tcW w:w="2552" w:type="dxa"/>
          </w:tcPr>
          <w:p w14:paraId="13527F00" w14:textId="77777777" w:rsidR="00137867" w:rsidRDefault="00137867" w:rsidP="00A11C82">
            <w:pPr>
              <w:keepNext/>
              <w:rPr>
                <w:color w:val="000000"/>
              </w:rPr>
            </w:pPr>
          </w:p>
        </w:tc>
        <w:tc>
          <w:tcPr>
            <w:tcW w:w="1276" w:type="dxa"/>
          </w:tcPr>
          <w:p w14:paraId="5EDEE2B0" w14:textId="77777777" w:rsidR="00137867" w:rsidRDefault="00137867" w:rsidP="00A11C82">
            <w:pPr>
              <w:keepNext/>
              <w:rPr>
                <w:color w:val="000000"/>
              </w:rPr>
            </w:pPr>
          </w:p>
        </w:tc>
      </w:tr>
      <w:tr w:rsidR="005C2AA0" w14:paraId="6D541DBF" w14:textId="77777777" w:rsidTr="00730510">
        <w:tc>
          <w:tcPr>
            <w:tcW w:w="2518" w:type="dxa"/>
            <w:shd w:val="clear" w:color="auto" w:fill="FFFFFF" w:themeFill="background1"/>
          </w:tcPr>
          <w:p w14:paraId="1BE88663" w14:textId="369CA465" w:rsidR="005C2AA0" w:rsidRDefault="006A68FE" w:rsidP="00A11C82">
            <w:pPr>
              <w:keepNext/>
              <w:autoSpaceDE w:val="0"/>
              <w:autoSpaceDN w:val="0"/>
              <w:adjustRightInd w:val="0"/>
              <w:spacing w:after="0"/>
              <w:rPr>
                <w:sz w:val="22"/>
                <w:lang w:eastAsia="en-GB"/>
              </w:rPr>
            </w:pPr>
            <w:r>
              <w:rPr>
                <w:sz w:val="22"/>
                <w:lang w:eastAsia="en-GB"/>
              </w:rPr>
              <w:t>Competitively Appointed Transmission Owners</w:t>
            </w:r>
          </w:p>
        </w:tc>
        <w:tc>
          <w:tcPr>
            <w:tcW w:w="2126" w:type="dxa"/>
            <w:shd w:val="clear" w:color="auto" w:fill="FFFFFF" w:themeFill="background1"/>
          </w:tcPr>
          <w:p w14:paraId="427850EB" w14:textId="77777777" w:rsidR="005C2AA0" w:rsidRDefault="005C2AA0" w:rsidP="00A11C82">
            <w:pPr>
              <w:keepNext/>
              <w:spacing w:before="120"/>
              <w:rPr>
                <w:color w:val="000000"/>
              </w:rPr>
            </w:pPr>
          </w:p>
        </w:tc>
        <w:tc>
          <w:tcPr>
            <w:tcW w:w="2552" w:type="dxa"/>
            <w:shd w:val="clear" w:color="auto" w:fill="FFFFFF" w:themeFill="background1"/>
          </w:tcPr>
          <w:p w14:paraId="1CC50FC1" w14:textId="77777777" w:rsidR="005C2AA0" w:rsidRDefault="005C2AA0" w:rsidP="00A11C82">
            <w:pPr>
              <w:keepNext/>
              <w:rPr>
                <w:color w:val="000000"/>
              </w:rPr>
            </w:pPr>
          </w:p>
        </w:tc>
        <w:tc>
          <w:tcPr>
            <w:tcW w:w="1276" w:type="dxa"/>
            <w:shd w:val="clear" w:color="auto" w:fill="FFFFFF" w:themeFill="background1"/>
          </w:tcPr>
          <w:p w14:paraId="4EFA246C" w14:textId="77777777" w:rsidR="005C2AA0" w:rsidRDefault="005C2AA0" w:rsidP="00A11C82">
            <w:pPr>
              <w:keepNext/>
              <w:rPr>
                <w:color w:val="000000"/>
              </w:rPr>
            </w:pPr>
          </w:p>
        </w:tc>
      </w:tr>
      <w:tr w:rsidR="00C34ECE" w14:paraId="050EE38E" w14:textId="77777777" w:rsidTr="00730510">
        <w:tc>
          <w:tcPr>
            <w:tcW w:w="2518" w:type="dxa"/>
            <w:shd w:val="clear" w:color="auto" w:fill="FFFFFF" w:themeFill="background1"/>
          </w:tcPr>
          <w:p w14:paraId="425E7B0B" w14:textId="4B25EB8F" w:rsidR="00C34ECE" w:rsidRDefault="00C34ECE" w:rsidP="00A11C82">
            <w:pPr>
              <w:keepNext/>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rsidP="00A11C82">
            <w:pPr>
              <w:keepNext/>
              <w:spacing w:before="120"/>
              <w:rPr>
                <w:color w:val="000000"/>
              </w:rPr>
            </w:pPr>
          </w:p>
        </w:tc>
        <w:tc>
          <w:tcPr>
            <w:tcW w:w="2552" w:type="dxa"/>
            <w:shd w:val="clear" w:color="auto" w:fill="FFFFFF" w:themeFill="background1"/>
          </w:tcPr>
          <w:p w14:paraId="3828FAD6" w14:textId="77777777" w:rsidR="00C34ECE" w:rsidRDefault="00C34ECE" w:rsidP="00A11C82">
            <w:pPr>
              <w:keepNext/>
              <w:rPr>
                <w:color w:val="000000"/>
              </w:rPr>
            </w:pPr>
          </w:p>
        </w:tc>
        <w:tc>
          <w:tcPr>
            <w:tcW w:w="1276" w:type="dxa"/>
            <w:shd w:val="clear" w:color="auto" w:fill="FFFFFF" w:themeFill="background1"/>
          </w:tcPr>
          <w:p w14:paraId="172BC41A" w14:textId="77777777" w:rsidR="00C34ECE" w:rsidRDefault="00C34ECE" w:rsidP="00A11C82">
            <w:pPr>
              <w:keepNext/>
              <w:rPr>
                <w:color w:val="000000"/>
              </w:rPr>
            </w:pPr>
          </w:p>
        </w:tc>
      </w:tr>
    </w:tbl>
    <w:p w14:paraId="74FE70D7" w14:textId="77777777" w:rsidR="00805B19" w:rsidRDefault="00805B19" w:rsidP="00A11C82">
      <w:pPr>
        <w:pStyle w:val="Heading5"/>
        <w:keepNext/>
        <w:keepLines/>
      </w:pPr>
    </w:p>
    <w:p w14:paraId="603BCD08" w14:textId="77777777" w:rsidR="00805B19" w:rsidRDefault="00805B19" w:rsidP="00A11C82">
      <w:pPr>
        <w:keepNext/>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rsidP="00A11C82">
      <w:pPr>
        <w:keepNext/>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pPr w:leftFromText="180" w:rightFromText="180" w:vertAnchor="text" w:tblpY="1"/>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00C27854">
        <w:tc>
          <w:tcPr>
            <w:tcW w:w="1526" w:type="dxa"/>
          </w:tcPr>
          <w:p w14:paraId="31359592" w14:textId="77777777" w:rsidR="00805B19" w:rsidRDefault="00805B19" w:rsidP="00C27854">
            <w:pPr>
              <w:keepNext/>
            </w:pPr>
            <w:r>
              <w:t>Issue 001</w:t>
            </w:r>
          </w:p>
        </w:tc>
        <w:tc>
          <w:tcPr>
            <w:tcW w:w="1446" w:type="dxa"/>
          </w:tcPr>
          <w:p w14:paraId="6FB7DD60" w14:textId="77777777" w:rsidR="00805B19" w:rsidRDefault="00805B19" w:rsidP="00C27854">
            <w:pPr>
              <w:keepNext/>
            </w:pPr>
            <w:r>
              <w:t>18/03/2005</w:t>
            </w:r>
          </w:p>
        </w:tc>
        <w:tc>
          <w:tcPr>
            <w:tcW w:w="5550" w:type="dxa"/>
          </w:tcPr>
          <w:p w14:paraId="7BB495D2" w14:textId="77777777" w:rsidR="00805B19" w:rsidRDefault="00805B19" w:rsidP="00C27854">
            <w:pPr>
              <w:keepNext/>
              <w:autoSpaceDE w:val="0"/>
              <w:autoSpaceDN w:val="0"/>
              <w:adjustRightInd w:val="0"/>
              <w:spacing w:after="0"/>
              <w:rPr>
                <w:lang w:eastAsia="en-GB"/>
              </w:rPr>
            </w:pPr>
            <w:r>
              <w:t>BETTA Go-Live Version</w:t>
            </w:r>
          </w:p>
        </w:tc>
      </w:tr>
      <w:tr w:rsidR="00805B19" w14:paraId="2D805340" w14:textId="77777777" w:rsidTr="00C27854">
        <w:tc>
          <w:tcPr>
            <w:tcW w:w="1526" w:type="dxa"/>
          </w:tcPr>
          <w:p w14:paraId="30FB52DE" w14:textId="77777777" w:rsidR="00805B19" w:rsidRDefault="00805B19" w:rsidP="00C27854">
            <w:pPr>
              <w:keepNext/>
            </w:pPr>
            <w:r>
              <w:t>Issue 002</w:t>
            </w:r>
          </w:p>
        </w:tc>
        <w:tc>
          <w:tcPr>
            <w:tcW w:w="1446" w:type="dxa"/>
          </w:tcPr>
          <w:p w14:paraId="34A6DF6C" w14:textId="77777777" w:rsidR="00805B19" w:rsidRDefault="00805B19" w:rsidP="00C27854">
            <w:pPr>
              <w:keepNext/>
            </w:pPr>
            <w:r>
              <w:t>04/07/2005</w:t>
            </w:r>
          </w:p>
        </w:tc>
        <w:tc>
          <w:tcPr>
            <w:tcW w:w="5550" w:type="dxa"/>
          </w:tcPr>
          <w:p w14:paraId="00D604BC" w14:textId="77777777" w:rsidR="00805B19" w:rsidRDefault="00805B19" w:rsidP="00C27854">
            <w:pPr>
              <w:keepNext/>
            </w:pPr>
            <w:r>
              <w:t>Issue 002 incorporating PA025</w:t>
            </w:r>
          </w:p>
        </w:tc>
      </w:tr>
      <w:tr w:rsidR="00805B19" w14:paraId="445FF7FB" w14:textId="77777777" w:rsidTr="00C27854">
        <w:tc>
          <w:tcPr>
            <w:tcW w:w="1526" w:type="dxa"/>
          </w:tcPr>
          <w:p w14:paraId="2F068582" w14:textId="77777777" w:rsidR="00805B19" w:rsidRDefault="00805B19" w:rsidP="00C27854">
            <w:pPr>
              <w:keepNext/>
            </w:pPr>
            <w:r>
              <w:t>Issue 003</w:t>
            </w:r>
          </w:p>
        </w:tc>
        <w:tc>
          <w:tcPr>
            <w:tcW w:w="1446" w:type="dxa"/>
          </w:tcPr>
          <w:p w14:paraId="283CA79A" w14:textId="77777777" w:rsidR="00805B19" w:rsidRDefault="00805B19" w:rsidP="00C27854">
            <w:pPr>
              <w:keepNext/>
            </w:pPr>
            <w:r>
              <w:t>25/10/2005</w:t>
            </w:r>
          </w:p>
        </w:tc>
        <w:tc>
          <w:tcPr>
            <w:tcW w:w="5550" w:type="dxa"/>
          </w:tcPr>
          <w:p w14:paraId="39F69932" w14:textId="77777777" w:rsidR="00805B19" w:rsidRDefault="00805B19" w:rsidP="00C27854">
            <w:pPr>
              <w:keepNext/>
            </w:pPr>
            <w:r>
              <w:t>Issue 003 incorporating PA034 &amp; PA037</w:t>
            </w:r>
          </w:p>
        </w:tc>
      </w:tr>
      <w:tr w:rsidR="00BB0B46" w14:paraId="4D054AF8" w14:textId="77777777" w:rsidTr="00C27854">
        <w:tc>
          <w:tcPr>
            <w:tcW w:w="1526" w:type="dxa"/>
          </w:tcPr>
          <w:p w14:paraId="30B92E0D" w14:textId="77777777" w:rsidR="00BB0B46" w:rsidRDefault="00BB0B46" w:rsidP="00C27854">
            <w:pPr>
              <w:keepNext/>
            </w:pPr>
            <w:r>
              <w:t>Issue 004</w:t>
            </w:r>
          </w:p>
        </w:tc>
        <w:tc>
          <w:tcPr>
            <w:tcW w:w="1446" w:type="dxa"/>
          </w:tcPr>
          <w:p w14:paraId="4B2888B5" w14:textId="77777777" w:rsidR="00BB0B46" w:rsidRDefault="007C3654" w:rsidP="00C27854">
            <w:pPr>
              <w:keepNext/>
            </w:pPr>
            <w:r>
              <w:t>22</w:t>
            </w:r>
            <w:r w:rsidR="00FB64D4">
              <w:t>/05/2008</w:t>
            </w:r>
          </w:p>
        </w:tc>
        <w:tc>
          <w:tcPr>
            <w:tcW w:w="5550" w:type="dxa"/>
          </w:tcPr>
          <w:p w14:paraId="6D115561" w14:textId="77777777" w:rsidR="00BB0B46" w:rsidRDefault="00BB0B46" w:rsidP="00C27854">
            <w:pPr>
              <w:keepNext/>
            </w:pPr>
            <w:r>
              <w:t>Issue 004 incorporating PA050</w:t>
            </w:r>
          </w:p>
        </w:tc>
      </w:tr>
      <w:tr w:rsidR="00137867" w14:paraId="719EA52D" w14:textId="77777777" w:rsidTr="00C27854">
        <w:tc>
          <w:tcPr>
            <w:tcW w:w="1526" w:type="dxa"/>
          </w:tcPr>
          <w:p w14:paraId="5F19F91D" w14:textId="77777777" w:rsidR="00137867" w:rsidRDefault="00137867" w:rsidP="00C27854">
            <w:pPr>
              <w:keepNext/>
            </w:pPr>
            <w:r>
              <w:t>Issue 00</w:t>
            </w:r>
            <w:r w:rsidR="000239EC">
              <w:t>5</w:t>
            </w:r>
          </w:p>
        </w:tc>
        <w:tc>
          <w:tcPr>
            <w:tcW w:w="1446" w:type="dxa"/>
          </w:tcPr>
          <w:p w14:paraId="0276B265" w14:textId="77777777" w:rsidR="00137867" w:rsidRDefault="00AC0F54" w:rsidP="00C27854">
            <w:pPr>
              <w:keepNext/>
            </w:pPr>
            <w:r>
              <w:t>14/01</w:t>
            </w:r>
            <w:r w:rsidR="00137867">
              <w:t>/2009</w:t>
            </w:r>
          </w:p>
        </w:tc>
        <w:tc>
          <w:tcPr>
            <w:tcW w:w="5550" w:type="dxa"/>
          </w:tcPr>
          <w:p w14:paraId="1EA66C8A" w14:textId="77777777" w:rsidR="00137867" w:rsidRDefault="00137867" w:rsidP="00C27854">
            <w:pPr>
              <w:keepNext/>
            </w:pPr>
            <w:r>
              <w:t>Issue 00</w:t>
            </w:r>
            <w:r w:rsidR="000239EC">
              <w:t>5</w:t>
            </w:r>
            <w:r>
              <w:t xml:space="preserve"> incorporating </w:t>
            </w:r>
            <w:r w:rsidR="00040749">
              <w:t>PA050</w:t>
            </w:r>
          </w:p>
        </w:tc>
      </w:tr>
      <w:tr w:rsidR="004C0FF9" w14:paraId="4445993A" w14:textId="77777777" w:rsidTr="00C27854">
        <w:tc>
          <w:tcPr>
            <w:tcW w:w="1526" w:type="dxa"/>
          </w:tcPr>
          <w:p w14:paraId="6E33A548" w14:textId="77777777" w:rsidR="004C0FF9" w:rsidRDefault="004C0FF9" w:rsidP="00C27854">
            <w:pPr>
              <w:keepNext/>
            </w:pPr>
            <w:r>
              <w:t>Issue 00</w:t>
            </w:r>
            <w:r w:rsidR="005E787A">
              <w:t>6</w:t>
            </w:r>
          </w:p>
        </w:tc>
        <w:tc>
          <w:tcPr>
            <w:tcW w:w="1446" w:type="dxa"/>
          </w:tcPr>
          <w:p w14:paraId="4E58B7C3" w14:textId="77777777" w:rsidR="004C0FF9" w:rsidRDefault="002470A9" w:rsidP="00C27854">
            <w:pPr>
              <w:keepNext/>
            </w:pPr>
            <w:r>
              <w:t>06</w:t>
            </w:r>
            <w:r w:rsidR="004C0FF9">
              <w:t>/</w:t>
            </w:r>
            <w:r>
              <w:t>10</w:t>
            </w:r>
            <w:r w:rsidR="004C0FF9">
              <w:t>/2010</w:t>
            </w:r>
          </w:p>
        </w:tc>
        <w:tc>
          <w:tcPr>
            <w:tcW w:w="5550" w:type="dxa"/>
          </w:tcPr>
          <w:p w14:paraId="3C8E9060" w14:textId="77777777" w:rsidR="004C0FF9" w:rsidRDefault="004C0FF9" w:rsidP="00C27854">
            <w:pPr>
              <w:keepNext/>
            </w:pPr>
            <w:r>
              <w:t>Issue</w:t>
            </w:r>
            <w:r w:rsidR="00B76E16">
              <w:t xml:space="preserve"> </w:t>
            </w:r>
            <w:r>
              <w:t>00</w:t>
            </w:r>
            <w:r w:rsidR="005E787A">
              <w:t>6</w:t>
            </w:r>
            <w:r>
              <w:t xml:space="preserve"> incorporating changes for offshore transmission</w:t>
            </w:r>
          </w:p>
        </w:tc>
      </w:tr>
      <w:tr w:rsidR="00B76E16" w14:paraId="46064FB9" w14:textId="77777777" w:rsidTr="00C27854">
        <w:tc>
          <w:tcPr>
            <w:tcW w:w="1526" w:type="dxa"/>
          </w:tcPr>
          <w:p w14:paraId="3D14248E" w14:textId="77777777" w:rsidR="00B76E16" w:rsidRDefault="00B76E16" w:rsidP="00C27854">
            <w:pPr>
              <w:keepNext/>
            </w:pPr>
            <w:r>
              <w:t>Issue 007</w:t>
            </w:r>
          </w:p>
        </w:tc>
        <w:tc>
          <w:tcPr>
            <w:tcW w:w="1446" w:type="dxa"/>
          </w:tcPr>
          <w:p w14:paraId="48CB374C" w14:textId="77777777" w:rsidR="00B76E16" w:rsidRDefault="00B76E16" w:rsidP="00C27854">
            <w:pPr>
              <w:keepNext/>
            </w:pPr>
            <w:r>
              <w:t>20/11</w:t>
            </w:r>
            <w:r w:rsidR="0027666E">
              <w:t>/</w:t>
            </w:r>
            <w:r>
              <w:t>2013</w:t>
            </w:r>
          </w:p>
        </w:tc>
        <w:tc>
          <w:tcPr>
            <w:tcW w:w="5550" w:type="dxa"/>
          </w:tcPr>
          <w:p w14:paraId="3715450A" w14:textId="77777777" w:rsidR="00B76E16" w:rsidRDefault="00B76E16" w:rsidP="00C27854">
            <w:pPr>
              <w:keepNext/>
            </w:pPr>
            <w:r>
              <w:t>Issue 007 incorporating PM065 and PM068</w:t>
            </w:r>
          </w:p>
        </w:tc>
      </w:tr>
      <w:tr w:rsidR="0027666E" w14:paraId="05BB93C1" w14:textId="77777777" w:rsidTr="00C27854">
        <w:tc>
          <w:tcPr>
            <w:tcW w:w="1526" w:type="dxa"/>
          </w:tcPr>
          <w:p w14:paraId="7B2D43CB" w14:textId="77777777" w:rsidR="0027666E" w:rsidRDefault="0027666E" w:rsidP="00C27854">
            <w:pPr>
              <w:keepNext/>
            </w:pPr>
            <w:r>
              <w:t>Issue 008</w:t>
            </w:r>
          </w:p>
        </w:tc>
        <w:tc>
          <w:tcPr>
            <w:tcW w:w="1446" w:type="dxa"/>
          </w:tcPr>
          <w:p w14:paraId="128ECFEA" w14:textId="77777777" w:rsidR="0027666E" w:rsidRDefault="006E776D" w:rsidP="00C27854">
            <w:pPr>
              <w:keepNext/>
            </w:pPr>
            <w:r>
              <w:t>30</w:t>
            </w:r>
            <w:r w:rsidR="0027666E">
              <w:t>/07/2014</w:t>
            </w:r>
          </w:p>
        </w:tc>
        <w:tc>
          <w:tcPr>
            <w:tcW w:w="5550" w:type="dxa"/>
          </w:tcPr>
          <w:p w14:paraId="0BCAFF94" w14:textId="77777777" w:rsidR="0027666E" w:rsidRDefault="0027666E" w:rsidP="00C27854">
            <w:pPr>
              <w:keepNext/>
            </w:pPr>
            <w:r>
              <w:t>Issue 008 incorporating PM078</w:t>
            </w:r>
          </w:p>
        </w:tc>
      </w:tr>
      <w:tr w:rsidR="00A53550" w14:paraId="136E5CB3" w14:textId="77777777" w:rsidTr="00C27854">
        <w:tc>
          <w:tcPr>
            <w:tcW w:w="1526" w:type="dxa"/>
          </w:tcPr>
          <w:p w14:paraId="0820156E" w14:textId="77777777" w:rsidR="00A53550" w:rsidRDefault="00A53550" w:rsidP="00C27854">
            <w:pPr>
              <w:keepNext/>
            </w:pPr>
            <w:r>
              <w:t>Issue 009</w:t>
            </w:r>
          </w:p>
        </w:tc>
        <w:tc>
          <w:tcPr>
            <w:tcW w:w="1446" w:type="dxa"/>
          </w:tcPr>
          <w:p w14:paraId="51E2C6EC" w14:textId="77777777" w:rsidR="00A53550" w:rsidRDefault="00A53550" w:rsidP="00C27854">
            <w:pPr>
              <w:keepNext/>
            </w:pPr>
            <w:r>
              <w:t>01/04/2019</w:t>
            </w:r>
          </w:p>
        </w:tc>
        <w:tc>
          <w:tcPr>
            <w:tcW w:w="5550" w:type="dxa"/>
          </w:tcPr>
          <w:p w14:paraId="03F61ACA" w14:textId="77777777" w:rsidR="00A53550" w:rsidRDefault="00A53550" w:rsidP="00C27854">
            <w:pPr>
              <w:keepNext/>
            </w:pPr>
            <w:r>
              <w:t>Issue 009 incorporating National Grid Legal Separation Changes</w:t>
            </w:r>
          </w:p>
        </w:tc>
      </w:tr>
      <w:tr w:rsidR="00647675" w14:paraId="5AD442D9" w14:textId="77777777" w:rsidTr="00C27854">
        <w:tc>
          <w:tcPr>
            <w:tcW w:w="1526" w:type="dxa"/>
          </w:tcPr>
          <w:p w14:paraId="3ACA24E3" w14:textId="6BC95C35" w:rsidR="00647675" w:rsidRDefault="00647675" w:rsidP="00C27854">
            <w:pPr>
              <w:keepNext/>
            </w:pPr>
            <w:r>
              <w:t xml:space="preserve">Issue </w:t>
            </w:r>
            <w:r w:rsidR="005039DE">
              <w:t>0</w:t>
            </w:r>
            <w:r>
              <w:t>10</w:t>
            </w:r>
          </w:p>
        </w:tc>
        <w:tc>
          <w:tcPr>
            <w:tcW w:w="1446" w:type="dxa"/>
          </w:tcPr>
          <w:p w14:paraId="77F5DA8C" w14:textId="698BB5FB" w:rsidR="00647675" w:rsidRDefault="00CC0C79" w:rsidP="00C27854">
            <w:pPr>
              <w:keepNext/>
            </w:pPr>
            <w:r>
              <w:t>01/06/2022</w:t>
            </w:r>
          </w:p>
        </w:tc>
        <w:tc>
          <w:tcPr>
            <w:tcW w:w="5550" w:type="dxa"/>
          </w:tcPr>
          <w:p w14:paraId="2DCE3501" w14:textId="26E3422F" w:rsidR="00647675" w:rsidRDefault="001317AC" w:rsidP="00C27854">
            <w:pPr>
              <w:keepNext/>
            </w:pPr>
            <w:r>
              <w:t xml:space="preserve">Issue </w:t>
            </w:r>
            <w:r w:rsidR="005039DE">
              <w:t>0</w:t>
            </w:r>
            <w:r>
              <w:t>10 incorporating</w:t>
            </w:r>
            <w:r w:rsidR="005E02E8">
              <w:t xml:space="preserve"> PM0125</w:t>
            </w:r>
          </w:p>
        </w:tc>
      </w:tr>
      <w:tr w:rsidR="007D25E6" w14:paraId="78861BC8" w14:textId="77777777" w:rsidTr="00C27854">
        <w:tc>
          <w:tcPr>
            <w:tcW w:w="1526" w:type="dxa"/>
          </w:tcPr>
          <w:p w14:paraId="21604D9F" w14:textId="776ED252" w:rsidR="007D25E6" w:rsidRDefault="007D25E6" w:rsidP="00C27854">
            <w:pPr>
              <w:keepNext/>
            </w:pPr>
            <w:r>
              <w:t xml:space="preserve">Issue </w:t>
            </w:r>
            <w:r w:rsidR="00D112E8">
              <w:t>0</w:t>
            </w:r>
            <w:r>
              <w:t>11</w:t>
            </w:r>
          </w:p>
        </w:tc>
        <w:tc>
          <w:tcPr>
            <w:tcW w:w="1446" w:type="dxa"/>
          </w:tcPr>
          <w:p w14:paraId="068E9D04" w14:textId="03EDF54A" w:rsidR="007D25E6" w:rsidRDefault="007D25E6" w:rsidP="00C27854">
            <w:pPr>
              <w:keepNext/>
            </w:pPr>
            <w:r>
              <w:t>25/04/2023</w:t>
            </w:r>
          </w:p>
        </w:tc>
        <w:tc>
          <w:tcPr>
            <w:tcW w:w="5550" w:type="dxa"/>
          </w:tcPr>
          <w:p w14:paraId="282A442C" w14:textId="71879E67" w:rsidR="007D25E6" w:rsidRDefault="006C1841" w:rsidP="00C27854">
            <w:pPr>
              <w:keepNext/>
              <w:keepLines/>
            </w:pPr>
            <w:r>
              <w:t xml:space="preserve">Issue </w:t>
            </w:r>
            <w:r w:rsidR="00D112E8">
              <w:t>0</w:t>
            </w:r>
            <w:r>
              <w:t>11 i</w:t>
            </w:r>
            <w:r w:rsidR="00A939DE" w:rsidRPr="00F6567F">
              <w:t xml:space="preserve">ncorporating </w:t>
            </w:r>
            <w:r w:rsidR="00C21D00">
              <w:t>use of ‘The Company’ definition as made in</w:t>
            </w:r>
            <w:r w:rsidR="00A939DE" w:rsidRPr="00F6567F">
              <w:t xml:space="preserve"> the </w:t>
            </w:r>
            <w:r w:rsidR="00C21D00">
              <w:t>STC</w:t>
            </w:r>
            <w:r w:rsidR="009815DF">
              <w:t xml:space="preserve"> </w:t>
            </w:r>
            <w:r w:rsidR="00A80EA6">
              <w:t xml:space="preserve">- </w:t>
            </w:r>
            <w:r w:rsidR="009815DF">
              <w:t>PM0130</w:t>
            </w:r>
          </w:p>
        </w:tc>
      </w:tr>
      <w:tr w:rsidR="00F95333" w14:paraId="6F41B8F7" w14:textId="77777777" w:rsidTr="00C27854">
        <w:tc>
          <w:tcPr>
            <w:tcW w:w="1526" w:type="dxa"/>
          </w:tcPr>
          <w:p w14:paraId="5486FCE7" w14:textId="7AD4D71E" w:rsidR="00F95333" w:rsidRDefault="00F95333" w:rsidP="00C27854">
            <w:pPr>
              <w:keepNext/>
            </w:pPr>
            <w:r>
              <w:t>Issue 012</w:t>
            </w:r>
          </w:p>
        </w:tc>
        <w:tc>
          <w:tcPr>
            <w:tcW w:w="1446" w:type="dxa"/>
          </w:tcPr>
          <w:p w14:paraId="59A1166A" w14:textId="32B86F00" w:rsidR="00F95333" w:rsidRDefault="00F95333" w:rsidP="00C27854">
            <w:pPr>
              <w:keepNext/>
            </w:pPr>
            <w:r>
              <w:t>04/03</w:t>
            </w:r>
            <w:r w:rsidR="001F77F0">
              <w:t>/</w:t>
            </w:r>
            <w:r>
              <w:t>2024</w:t>
            </w:r>
          </w:p>
        </w:tc>
        <w:tc>
          <w:tcPr>
            <w:tcW w:w="5550" w:type="dxa"/>
          </w:tcPr>
          <w:p w14:paraId="13E5BAF3" w14:textId="39862D86" w:rsidR="00F95333" w:rsidRDefault="001C784B" w:rsidP="00C27854">
            <w:pPr>
              <w:keepNext/>
              <w:keepLines/>
            </w:pPr>
            <w:r>
              <w:t>Issue 0</w:t>
            </w:r>
            <w:r w:rsidR="00C103D0">
              <w:t>12</w:t>
            </w:r>
            <w:r>
              <w:t xml:space="preserve"> </w:t>
            </w:r>
            <w:r w:rsidR="00151954">
              <w:t>I</w:t>
            </w:r>
            <w:r>
              <w:t>mplementation of the Electrical System Restoration Standard –PM0132 Implementation of the Electrical System Restoration Standard Phase II</w:t>
            </w:r>
            <w:r w:rsidR="00151954">
              <w:t xml:space="preserve"> PM0128 I</w:t>
            </w:r>
          </w:p>
        </w:tc>
      </w:tr>
      <w:tr w:rsidR="00AD1CD4" w14:paraId="31C2E92E" w14:textId="77777777" w:rsidTr="00C27854">
        <w:tc>
          <w:tcPr>
            <w:tcW w:w="1526" w:type="dxa"/>
          </w:tcPr>
          <w:p w14:paraId="58ACC334" w14:textId="78CBECB1" w:rsidR="00AD1CD4" w:rsidRDefault="00AD1CD4" w:rsidP="00C27854">
            <w:pPr>
              <w:keepNext/>
            </w:pPr>
            <w:r>
              <w:t>Issue 013</w:t>
            </w:r>
          </w:p>
        </w:tc>
        <w:tc>
          <w:tcPr>
            <w:tcW w:w="1446" w:type="dxa"/>
          </w:tcPr>
          <w:p w14:paraId="76C994C1" w14:textId="54DA457D" w:rsidR="00AD1CD4" w:rsidRDefault="00AD1CD4" w:rsidP="00C27854">
            <w:pPr>
              <w:keepNext/>
            </w:pPr>
            <w:r>
              <w:t>17/04/2025</w:t>
            </w:r>
          </w:p>
        </w:tc>
        <w:tc>
          <w:tcPr>
            <w:tcW w:w="5550" w:type="dxa"/>
          </w:tcPr>
          <w:p w14:paraId="2E5C9B69" w14:textId="6B8D3BFB" w:rsidR="00AD1CD4" w:rsidRDefault="00AD1CD4" w:rsidP="00C27854">
            <w:pPr>
              <w:keepNext/>
              <w:keepLines/>
            </w:pPr>
            <w:r>
              <w:t xml:space="preserve">Issue 013 </w:t>
            </w:r>
            <w:r w:rsidR="00734ABA" w:rsidRPr="00734ABA">
              <w:t>Digital Communication System Integration</w:t>
            </w:r>
            <w:r w:rsidR="006D0ED9">
              <w:t xml:space="preserve"> PM0144</w:t>
            </w:r>
          </w:p>
        </w:tc>
      </w:tr>
      <w:tr w:rsidR="00955DB3" w14:paraId="7322322B" w14:textId="77777777" w:rsidTr="00C27854">
        <w:tc>
          <w:tcPr>
            <w:tcW w:w="1526" w:type="dxa"/>
          </w:tcPr>
          <w:p w14:paraId="50AB4D40" w14:textId="620B38A6" w:rsidR="00955DB3" w:rsidRDefault="00955DB3" w:rsidP="00C27854">
            <w:pPr>
              <w:keepNext/>
            </w:pPr>
            <w:r>
              <w:t>Issue 014</w:t>
            </w:r>
          </w:p>
        </w:tc>
        <w:tc>
          <w:tcPr>
            <w:tcW w:w="1446" w:type="dxa"/>
          </w:tcPr>
          <w:p w14:paraId="56BF6F68" w14:textId="4D5B2D82" w:rsidR="00955DB3" w:rsidRDefault="00955DB3" w:rsidP="00C27854">
            <w:pPr>
              <w:keepNext/>
            </w:pPr>
            <w:r>
              <w:t>11/09/2025</w:t>
            </w:r>
          </w:p>
        </w:tc>
        <w:tc>
          <w:tcPr>
            <w:tcW w:w="5550" w:type="dxa"/>
          </w:tcPr>
          <w:p w14:paraId="0921DCD9" w14:textId="4305FE21" w:rsidR="00955DB3" w:rsidRDefault="00955DB3" w:rsidP="00C27854">
            <w:pPr>
              <w:keepNext/>
              <w:keepLines/>
            </w:pPr>
            <w:r>
              <w:t xml:space="preserve">Issue 014 </w:t>
            </w:r>
            <w:r w:rsidR="003C6A4B">
              <w:t>I</w:t>
            </w:r>
            <w:r w:rsidR="003C6A4B" w:rsidRPr="007702EF">
              <w:t>ncorporating Competitively Appointed Transmission Owners</w:t>
            </w:r>
            <w:r w:rsidR="006D0ED9">
              <w:t xml:space="preserve"> PM0134</w:t>
            </w:r>
          </w:p>
        </w:tc>
      </w:tr>
    </w:tbl>
    <w:p w14:paraId="6ECDFB92" w14:textId="77777777" w:rsidR="00805B19" w:rsidRDefault="00805B19" w:rsidP="00A11C82">
      <w:pPr>
        <w:pStyle w:val="Heading1"/>
        <w:keepLines/>
        <w:numPr>
          <w:ilvl w:val="0"/>
          <w:numId w:val="20"/>
        </w:numPr>
      </w:pPr>
      <w:r>
        <w:t>Introduction</w:t>
      </w:r>
    </w:p>
    <w:p w14:paraId="6F390F91" w14:textId="77777777" w:rsidR="00805B19" w:rsidRDefault="00805B19" w:rsidP="00A11C82">
      <w:pPr>
        <w:pStyle w:val="Heading2"/>
      </w:pPr>
      <w:r>
        <w:t>Scope</w:t>
      </w:r>
    </w:p>
    <w:p w14:paraId="7B170D81" w14:textId="62DA34B4" w:rsidR="00805B19" w:rsidRDefault="00F51AAE" w:rsidP="00A11C82">
      <w:pPr>
        <w:pStyle w:val="Heading3"/>
        <w:ind w:left="720" w:hanging="720"/>
      </w:pPr>
      <w:r>
        <w:t>1.1.1</w:t>
      </w:r>
      <w:r>
        <w:tab/>
      </w:r>
      <w:r w:rsidR="00805B19">
        <w:t xml:space="preserve">In the Control Phase, appropriate co-ordination between </w:t>
      </w:r>
      <w:r w:rsidR="000F5B35">
        <w:t>The Company</w:t>
      </w:r>
      <w:r w:rsidR="00CA2F2A" w:rsidRPr="00CA2F2A">
        <w:t>, as defined in the STC and meaning the licence holder with system operator responsibilities</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0F5B35">
        <w:t>The Company</w:t>
      </w:r>
      <w:r w:rsidR="00805B19">
        <w:t xml:space="preserve"> and TOs in relation to Operational Switching of Plant and/or Apparatus on the TOs’ Transmission Systems and the procedures to be followed by each Party: </w:t>
      </w:r>
    </w:p>
    <w:p w14:paraId="3E6E1A5B" w14:textId="3C1CC458" w:rsidR="00805B19" w:rsidRPr="0047706D" w:rsidRDefault="000F5B35" w:rsidP="00A11C82">
      <w:pPr>
        <w:pStyle w:val="Heading3"/>
        <w:numPr>
          <w:ilvl w:val="0"/>
          <w:numId w:val="33"/>
        </w:numPr>
        <w:tabs>
          <w:tab w:val="clear" w:pos="360"/>
          <w:tab w:val="num" w:pos="1080"/>
        </w:tabs>
        <w:ind w:left="1080"/>
      </w:pPr>
      <w:r>
        <w:t>The Company</w:t>
      </w:r>
      <w:r w:rsidR="00805B19" w:rsidRPr="0047706D">
        <w:t xml:space="preserve"> </w:t>
      </w:r>
      <w:r w:rsidR="000C7CA0" w:rsidRPr="0047706D">
        <w:t xml:space="preserve">in the role of </w:t>
      </w:r>
      <w:r w:rsidR="00AC0F54">
        <w:t>N</w:t>
      </w:r>
      <w:r w:rsidR="00473D67">
        <w:t xml:space="preserve">ational </w:t>
      </w:r>
      <w:r w:rsidR="00AC0F54">
        <w:t>E</w:t>
      </w:r>
      <w:r w:rsidR="00473D67">
        <w:t xml:space="preserve">lectricity </w:t>
      </w:r>
      <w:r w:rsidR="00AC0F54">
        <w:t>T</w:t>
      </w:r>
      <w:r w:rsidR="00473D67">
        <w:t xml:space="preserve">ransmission </w:t>
      </w:r>
      <w:r w:rsidR="000C7CA0" w:rsidRPr="0047706D">
        <w:t>S</w:t>
      </w:r>
      <w:r w:rsidR="00473D67">
        <w:t xml:space="preserve">ystem </w:t>
      </w:r>
      <w:r w:rsidR="000C7CA0" w:rsidRPr="0047706D">
        <w:t>O</w:t>
      </w:r>
      <w:r w:rsidR="00473D67">
        <w:t>perator</w:t>
      </w:r>
      <w:r w:rsidR="000C7CA0" w:rsidRPr="0047706D">
        <w:t xml:space="preserve"> </w:t>
      </w:r>
      <w:r w:rsidR="00805B19" w:rsidRPr="0047706D">
        <w:t xml:space="preserve">shall be responsible for directing the configuration of the </w:t>
      </w:r>
      <w:r w:rsidR="0047706D">
        <w:t>National Electricity Transmission System</w:t>
      </w:r>
      <w:r w:rsidR="00805B19" w:rsidRPr="0047706D">
        <w:t>;</w:t>
      </w:r>
    </w:p>
    <w:p w14:paraId="20F5DEB7" w14:textId="77777777" w:rsidR="00805B19" w:rsidRPr="0047706D" w:rsidRDefault="00805B19" w:rsidP="00A11C82">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A11C82">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rsidP="00A11C82">
      <w:pPr>
        <w:pStyle w:val="Heading3"/>
      </w:pPr>
      <w:r>
        <w:t>1.1.2</w:t>
      </w:r>
      <w:r>
        <w:tab/>
      </w:r>
      <w:r w:rsidR="00805B19">
        <w:t>For the purposes of this document, the TOs are:</w:t>
      </w:r>
    </w:p>
    <w:p w14:paraId="04CCEA4C" w14:textId="77777777" w:rsidR="00A53550" w:rsidRDefault="00A53550" w:rsidP="00A11C82">
      <w:pPr>
        <w:pStyle w:val="Heading3"/>
        <w:numPr>
          <w:ilvl w:val="0"/>
          <w:numId w:val="34"/>
        </w:numPr>
        <w:tabs>
          <w:tab w:val="clear" w:pos="360"/>
          <w:tab w:val="num" w:pos="1080"/>
        </w:tabs>
        <w:ind w:left="1080"/>
      </w:pPr>
      <w:r>
        <w:t xml:space="preserve">NGET; </w:t>
      </w:r>
    </w:p>
    <w:p w14:paraId="44452AC5" w14:textId="77777777" w:rsidR="00805B19" w:rsidRPr="004F6F71" w:rsidRDefault="00805B19" w:rsidP="00A11C82">
      <w:pPr>
        <w:pStyle w:val="Heading3"/>
        <w:numPr>
          <w:ilvl w:val="0"/>
          <w:numId w:val="34"/>
        </w:numPr>
        <w:tabs>
          <w:tab w:val="clear" w:pos="360"/>
          <w:tab w:val="num" w:pos="1080"/>
        </w:tabs>
        <w:ind w:left="1080"/>
      </w:pPr>
      <w:r w:rsidRPr="004F6F71">
        <w:t xml:space="preserve">SPT; </w:t>
      </w:r>
    </w:p>
    <w:p w14:paraId="2C869425" w14:textId="77777777" w:rsidR="00DB4D8D" w:rsidRPr="004F6F71" w:rsidRDefault="00805B19" w:rsidP="00A11C82">
      <w:pPr>
        <w:pStyle w:val="Heading3"/>
        <w:numPr>
          <w:ilvl w:val="0"/>
          <w:numId w:val="34"/>
        </w:numPr>
        <w:tabs>
          <w:tab w:val="clear" w:pos="360"/>
          <w:tab w:val="num" w:pos="1080"/>
        </w:tabs>
        <w:ind w:left="1080"/>
      </w:pPr>
      <w:r w:rsidRPr="004F6F71">
        <w:t>SHE</w:t>
      </w:r>
      <w:r w:rsidR="006E776D" w:rsidRPr="004F6F71">
        <w:t>-</w:t>
      </w:r>
      <w:r w:rsidRPr="004F6F71">
        <w:t>T</w:t>
      </w:r>
      <w:r w:rsidR="00137867" w:rsidRPr="004F6F71">
        <w:t>;</w:t>
      </w:r>
      <w:r w:rsidR="003D31A5" w:rsidRPr="004F6F71">
        <w:t xml:space="preserve"> and</w:t>
      </w:r>
    </w:p>
    <w:p w14:paraId="5CD2082D" w14:textId="3922FB6C" w:rsidR="003122CD" w:rsidRPr="004F6F71" w:rsidRDefault="00DB4D8D" w:rsidP="004F6F71">
      <w:pPr>
        <w:pStyle w:val="Heading4"/>
        <w:numPr>
          <w:ilvl w:val="0"/>
          <w:numId w:val="34"/>
        </w:numPr>
        <w:tabs>
          <w:tab w:val="clear" w:pos="360"/>
          <w:tab w:val="num" w:pos="1080"/>
        </w:tabs>
        <w:spacing w:after="0"/>
        <w:ind w:left="1080"/>
        <w:jc w:val="both"/>
        <w:rPr>
          <w:ins w:id="0" w:author="Steve Baker [NESO]" w:date="2025-10-15T15:55:00Z" w16du:dateUtc="2025-10-15T14:55:00Z"/>
        </w:rPr>
      </w:pPr>
      <w:r w:rsidRPr="004F6F71">
        <w:t xml:space="preserve">All Offshore </w:t>
      </w:r>
      <w:del w:id="1" w:author="Steve Baker [NESO]" w:date="2025-10-15T15:56:00Z" w16du:dateUtc="2025-10-15T14:56:00Z">
        <w:r w:rsidR="003446F8" w:rsidRPr="005B49D8" w:rsidDel="006A3EB7">
          <w:delText xml:space="preserve">and other Onshore </w:delText>
        </w:r>
      </w:del>
      <w:r w:rsidRPr="004F6F71">
        <w:t>Transmission Licence holders as appointed from time to time by OFGEM</w:t>
      </w:r>
      <w:ins w:id="2" w:author="Steve Baker [NESO]" w:date="2025-10-15T16:24:00Z" w16du:dateUtc="2025-10-15T15:24:00Z">
        <w:r w:rsidR="006874CE">
          <w:t>;</w:t>
        </w:r>
      </w:ins>
    </w:p>
    <w:p w14:paraId="7029242A" w14:textId="0F2CC9B6" w:rsidR="00997D09" w:rsidRPr="004F6F71" w:rsidRDefault="003122CD" w:rsidP="003122CD">
      <w:pPr>
        <w:pStyle w:val="Heading4"/>
        <w:numPr>
          <w:ilvl w:val="0"/>
          <w:numId w:val="34"/>
        </w:numPr>
        <w:tabs>
          <w:tab w:val="clear" w:pos="360"/>
          <w:tab w:val="num" w:pos="1080"/>
        </w:tabs>
        <w:spacing w:after="0"/>
        <w:ind w:left="1080"/>
        <w:jc w:val="both"/>
      </w:pPr>
      <w:ins w:id="3" w:author="Steve Baker [NESO]" w:date="2025-10-15T15:55:00Z" w16du:dateUtc="2025-10-15T14:55:00Z">
        <w:r w:rsidRPr="004F6F71">
          <w:t>All Competitively Appointed Transmission Licence holders as appointed by Ofgem</w:t>
        </w:r>
      </w:ins>
      <w:ins w:id="4" w:author="Steve Baker [NESO]" w:date="2025-10-15T16:25:00Z" w16du:dateUtc="2025-10-15T15:25:00Z">
        <w:r w:rsidR="00682499">
          <w:t>;</w:t>
        </w:r>
      </w:ins>
    </w:p>
    <w:p w14:paraId="669BD8E1" w14:textId="77777777" w:rsidR="00137867" w:rsidRDefault="00137867" w:rsidP="00A11C82">
      <w:pPr>
        <w:keepNext/>
        <w:keepLines/>
        <w:ind w:left="720"/>
      </w:pPr>
    </w:p>
    <w:p w14:paraId="03DC2EBF" w14:textId="77777777" w:rsidR="00E85583" w:rsidRDefault="00F51AAE" w:rsidP="00A11C82">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A11C82">
      <w:pPr>
        <w:pStyle w:val="Heading3"/>
        <w:ind w:left="720" w:hanging="720"/>
      </w:pPr>
      <w:r>
        <w:t>1.1.4</w:t>
      </w:r>
      <w:r>
        <w:tab/>
      </w:r>
      <w:r w:rsidR="0094759A">
        <w:t>If a</w:t>
      </w:r>
      <w:r w:rsidR="00E042BA">
        <w:t>n</w:t>
      </w:r>
      <w:r w:rsidR="0094759A">
        <w:t xml:space="preserve"> Offshore TO chooses to contract Operational Switching to another Transmission Licence holder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A11C82">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A11C82">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rsidP="00A11C82">
      <w:pPr>
        <w:pStyle w:val="Heading3"/>
        <w:tabs>
          <w:tab w:val="clear" w:pos="720"/>
        </w:tabs>
        <w:jc w:val="both"/>
      </w:pPr>
    </w:p>
    <w:p w14:paraId="63D33B9B" w14:textId="77777777" w:rsidR="00805B19" w:rsidRDefault="00805B19" w:rsidP="00A11C82">
      <w:pPr>
        <w:pStyle w:val="Heading2"/>
        <w:jc w:val="both"/>
      </w:pPr>
      <w:r>
        <w:t xml:space="preserve">Objectives </w:t>
      </w:r>
    </w:p>
    <w:p w14:paraId="39A2A0A0" w14:textId="038107AA" w:rsidR="00805B19" w:rsidRDefault="00F51AAE" w:rsidP="00A11C82">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0F5B35">
        <w:t>The Company</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rsidP="00A11C82">
      <w:pPr>
        <w:pStyle w:val="Heading3"/>
        <w:jc w:val="both"/>
      </w:pPr>
      <w:r>
        <w:t>1.2.2</w:t>
      </w:r>
      <w:r>
        <w:tab/>
      </w:r>
      <w:r w:rsidR="00805B19">
        <w:t>To meet this objective, this document specifies the following:</w:t>
      </w:r>
    </w:p>
    <w:p w14:paraId="1F805EBC" w14:textId="080FB3E4" w:rsidR="00805B19" w:rsidRDefault="00805B19" w:rsidP="00A11C82">
      <w:pPr>
        <w:pStyle w:val="Heading3"/>
        <w:numPr>
          <w:ilvl w:val="0"/>
          <w:numId w:val="7"/>
        </w:numPr>
        <w:tabs>
          <w:tab w:val="clear" w:pos="360"/>
          <w:tab w:val="num" w:pos="1080"/>
        </w:tabs>
        <w:spacing w:after="0"/>
        <w:ind w:left="1077" w:hanging="357"/>
        <w:jc w:val="both"/>
      </w:pPr>
      <w:r>
        <w:t xml:space="preserve">the responsibilities of </w:t>
      </w:r>
      <w:r w:rsidR="000F5B35">
        <w:t>The Company</w:t>
      </w:r>
      <w:r>
        <w:t xml:space="preserve"> and TOs in relation to Operational Switching on the TOs’ Transmission Systems; </w:t>
      </w:r>
    </w:p>
    <w:p w14:paraId="1ABF02C7" w14:textId="6A008253" w:rsidR="00805B19" w:rsidRDefault="00805B19" w:rsidP="00A11C82">
      <w:pPr>
        <w:pStyle w:val="Heading3"/>
        <w:numPr>
          <w:ilvl w:val="0"/>
          <w:numId w:val="5"/>
        </w:numPr>
        <w:tabs>
          <w:tab w:val="clear" w:pos="360"/>
          <w:tab w:val="num" w:pos="1080"/>
        </w:tabs>
        <w:spacing w:after="0"/>
        <w:ind w:left="1077" w:hanging="357"/>
        <w:jc w:val="both"/>
      </w:pPr>
      <w:r>
        <w:t>the requirements for exchange of information between</w:t>
      </w:r>
      <w:r w:rsidR="000F5B35">
        <w:t xml:space="preserve"> The Company</w:t>
      </w:r>
      <w:r>
        <w:t>, TOs and Affected Users related to Operational Switching; and</w:t>
      </w:r>
    </w:p>
    <w:p w14:paraId="2CDA53C7" w14:textId="77777777" w:rsidR="00805B19" w:rsidRDefault="00805B19" w:rsidP="00A11C82">
      <w:pPr>
        <w:pStyle w:val="Heading3"/>
        <w:numPr>
          <w:ilvl w:val="0"/>
          <w:numId w:val="3"/>
        </w:numPr>
        <w:tabs>
          <w:tab w:val="clear" w:pos="360"/>
          <w:tab w:val="num" w:pos="1080"/>
        </w:tabs>
        <w:ind w:left="1077" w:hanging="357"/>
        <w:jc w:val="both"/>
      </w:pPr>
      <w:r>
        <w:t>the lines of communication to be used.</w:t>
      </w:r>
    </w:p>
    <w:p w14:paraId="4ECCB7B5" w14:textId="77777777" w:rsidR="00805B19" w:rsidRDefault="00805B19" w:rsidP="00A11C82">
      <w:pPr>
        <w:keepNext/>
        <w:keepLines/>
        <w:rPr>
          <w:i/>
        </w:rPr>
      </w:pPr>
      <w:r>
        <w:rPr>
          <w:i/>
        </w:rPr>
        <w:tab/>
      </w:r>
    </w:p>
    <w:p w14:paraId="1EB0805C" w14:textId="77777777" w:rsidR="00B957D8" w:rsidRDefault="00B957D8" w:rsidP="00A11C82">
      <w:pPr>
        <w:keepNext/>
        <w:keepLines/>
        <w:rPr>
          <w:i/>
        </w:rPr>
      </w:pPr>
    </w:p>
    <w:p w14:paraId="76EB61D0" w14:textId="77777777" w:rsidR="00805B19" w:rsidRDefault="00805B19" w:rsidP="00A11C82">
      <w:pPr>
        <w:pStyle w:val="Heading1"/>
        <w:keepLines/>
      </w:pPr>
      <w:r>
        <w:t xml:space="preserve"> Key Definitions</w:t>
      </w:r>
    </w:p>
    <w:p w14:paraId="3F1463BF" w14:textId="77777777" w:rsidR="00805B19" w:rsidRDefault="00805B19" w:rsidP="00A11C82">
      <w:pPr>
        <w:pStyle w:val="Heading2"/>
        <w:jc w:val="both"/>
      </w:pPr>
      <w:r>
        <w:t>For the purposes of STCP 01-1:</w:t>
      </w:r>
    </w:p>
    <w:p w14:paraId="0C43618B" w14:textId="30948903" w:rsidR="00805B19" w:rsidRDefault="00F51AAE" w:rsidP="00A11C82">
      <w:pPr>
        <w:pStyle w:val="Heading3"/>
        <w:ind w:left="720" w:hanging="720"/>
        <w:jc w:val="both"/>
      </w:pPr>
      <w:bookmarkStart w:id="5" w:name="OLE_LINK1"/>
      <w:r w:rsidRPr="00F51AAE">
        <w:t>2.1.1</w:t>
      </w:r>
      <w:r>
        <w:rPr>
          <w:b/>
        </w:rPr>
        <w:tab/>
      </w:r>
      <w:r w:rsidR="00805B19">
        <w:rPr>
          <w:b/>
        </w:rPr>
        <w:t>Affected User</w:t>
      </w:r>
      <w:r w:rsidR="00805B19">
        <w:t xml:space="preserve"> means a User whose System, in the reasonable opinion of either </w:t>
      </w:r>
      <w:r w:rsidR="000F5B35">
        <w:t>The Company</w:t>
      </w:r>
      <w:r w:rsidR="00805B19">
        <w:t xml:space="preserve"> or the relevant TO, will or may be subject to an Operational Effect caused by an Operation on a TO’s Transmission System</w:t>
      </w:r>
      <w:bookmarkEnd w:id="5"/>
      <w:r w:rsidR="00805B19">
        <w:t>.</w:t>
      </w:r>
    </w:p>
    <w:p w14:paraId="1001CC18" w14:textId="0F3311C2" w:rsidR="00B76E16" w:rsidRPr="00B76E16" w:rsidRDefault="00F51AAE" w:rsidP="00A11C82">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The Company</w:t>
      </w:r>
      <w:r w:rsidR="00B76E16" w:rsidRPr="00B76E16">
        <w:t xml:space="preserve"> to contact in relation to operational liaison. </w:t>
      </w:r>
    </w:p>
    <w:p w14:paraId="2FFF69D8" w14:textId="77777777" w:rsidR="00805B19" w:rsidRDefault="00F51AAE" w:rsidP="00A11C82">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2442F5E9" w:rsidR="00805B19" w:rsidRDefault="00F51AAE" w:rsidP="00A11C82">
      <w:pPr>
        <w:pStyle w:val="Heading3"/>
        <w:suppressLineNumbers/>
        <w:ind w:left="720" w:hanging="720"/>
        <w:jc w:val="both"/>
      </w:pPr>
      <w:r w:rsidRPr="00F51AAE">
        <w:t>2.1.4</w:t>
      </w:r>
      <w:r>
        <w:rPr>
          <w:b/>
        </w:rPr>
        <w:tab/>
      </w:r>
      <w:r w:rsidR="00805B19">
        <w:rPr>
          <w:b/>
        </w:rPr>
        <w:t>Switching Method</w:t>
      </w:r>
      <w:r w:rsidR="00805B19">
        <w:t xml:space="preserve"> means the high</w:t>
      </w:r>
      <w:r w:rsidR="00603786">
        <w:t xml:space="preserve"> </w:t>
      </w:r>
      <w:r w:rsidR="00805B19">
        <w:t xml:space="preserve">level methodology that identifies the actions required by </w:t>
      </w:r>
      <w:r w:rsidR="00D60998">
        <w:t xml:space="preserve">The </w:t>
      </w:r>
      <w:r w:rsidR="00C21D00">
        <w:t>Company</w:t>
      </w:r>
      <w:r w:rsidR="001D38DD">
        <w:t xml:space="preserve"> </w:t>
      </w:r>
      <w:r w:rsidR="00805B19">
        <w:t>of</w:t>
      </w:r>
      <w:r w:rsidR="00320C82">
        <w:t xml:space="preserve"> </w:t>
      </w:r>
      <w:r w:rsidR="00805B19">
        <w:t>of the TO in a clear and unambiguous manner</w:t>
      </w:r>
      <w:r w:rsidR="00051D91">
        <w:t xml:space="preserve"> or formal switching instruction where appropriate</w:t>
      </w:r>
      <w:r w:rsidR="00805B19">
        <w:t xml:space="preserve">. </w:t>
      </w:r>
    </w:p>
    <w:p w14:paraId="46A55FBA" w14:textId="77777777" w:rsidR="00805B19" w:rsidRDefault="00F51AAE" w:rsidP="00A11C82">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32599BDD" w:rsidR="00B76E16" w:rsidRDefault="00F51AAE" w:rsidP="00A11C82">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D60998">
        <w:t xml:space="preserve">The </w:t>
      </w:r>
      <w:r w:rsidR="00C21D00">
        <w:t>Company</w:t>
      </w:r>
      <w:r w:rsidR="001D38DD">
        <w:t xml:space="preserve"> </w:t>
      </w:r>
      <w:r w:rsidR="00B76E16" w:rsidRPr="00B76E16">
        <w:t>to</w:t>
      </w:r>
      <w:r w:rsidR="00320C82">
        <w:t xml:space="preserve"> </w:t>
      </w:r>
      <w:r w:rsidR="00B76E16" w:rsidRPr="00B76E16">
        <w:t xml:space="preserve"> contact in relation to operational liaison. </w:t>
      </w:r>
    </w:p>
    <w:p w14:paraId="73D9DF81" w14:textId="77777777" w:rsidR="00805B19" w:rsidRPr="00DB4D8D" w:rsidRDefault="00F51AAE" w:rsidP="00A11C82">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A11C82">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3007BB0E" w14:textId="2F22D6F2" w:rsidR="00805B19" w:rsidRDefault="00805B19" w:rsidP="00A11C82">
      <w:pPr>
        <w:pStyle w:val="Heading1"/>
        <w:keepLines/>
        <w:suppressLineNumbers/>
      </w:pPr>
      <w:r>
        <w:t>Procedure</w:t>
      </w:r>
    </w:p>
    <w:p w14:paraId="339FE838" w14:textId="77777777" w:rsidR="00805B19" w:rsidRDefault="00805B19" w:rsidP="00A11C82">
      <w:pPr>
        <w:pStyle w:val="Heading2"/>
      </w:pPr>
      <w:r>
        <w:t>Overview</w:t>
      </w:r>
    </w:p>
    <w:p w14:paraId="189C87E9" w14:textId="712CA1F7" w:rsidR="00805B19" w:rsidRDefault="00F51AAE" w:rsidP="00A11C82">
      <w:pPr>
        <w:pStyle w:val="Heading3"/>
        <w:ind w:left="709" w:hanging="709"/>
        <w:jc w:val="both"/>
      </w:pPr>
      <w:r>
        <w:t>3.1.1</w:t>
      </w:r>
      <w:r>
        <w:tab/>
      </w:r>
      <w:r w:rsidR="00805B19">
        <w:t xml:space="preserve">Following the handover of Outages and/or Operational Switching requirements from the Planning Phase to the Control Phase, </w:t>
      </w:r>
      <w:r w:rsidR="00B27741">
        <w:t>The Company</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575D5F3E" w:rsidR="00805B19" w:rsidRDefault="00F51AAE" w:rsidP="00A11C82">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B27741">
        <w:t xml:space="preserve">The </w:t>
      </w:r>
      <w:r w:rsidR="00C21D00">
        <w:t xml:space="preserve">Company </w:t>
      </w:r>
      <w:r w:rsidR="00805B19">
        <w:t>Control</w:t>
      </w:r>
      <w:r w:rsidR="00320C82">
        <w:t xml:space="preserve">  </w:t>
      </w:r>
      <w:r w:rsidR="00805B19">
        <w:t xml:space="preserve">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rsidP="00A11C82">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2D55146E" w:rsidR="00805B19" w:rsidRDefault="00F51AAE" w:rsidP="00A11C82">
      <w:pPr>
        <w:pStyle w:val="Heading3"/>
        <w:ind w:left="709" w:hanging="709"/>
        <w:jc w:val="both"/>
      </w:pPr>
      <w:r>
        <w:t>3.1.4</w:t>
      </w:r>
      <w:r>
        <w:tab/>
      </w:r>
      <w:r w:rsidR="00B27741">
        <w:t>The Company</w:t>
      </w:r>
      <w:r w:rsidR="00805B19">
        <w:t xml:space="preserve"> shall separately record any Services Reduction (if greater than 3 hours duration) or Outage in the Outage database.</w:t>
      </w:r>
    </w:p>
    <w:p w14:paraId="0FEE1D8F" w14:textId="4EB12423" w:rsidR="00B76E16" w:rsidRPr="00B76E16" w:rsidRDefault="00F51AAE" w:rsidP="00A11C82">
      <w:pPr>
        <w:pStyle w:val="Level3Text"/>
        <w:tabs>
          <w:tab w:val="clear" w:pos="720"/>
        </w:tabs>
      </w:pPr>
      <w:r>
        <w:t>3.1.5</w:t>
      </w:r>
      <w:r>
        <w:tab/>
      </w:r>
      <w:r w:rsidR="00B76E16" w:rsidRPr="00B76E16">
        <w:t xml:space="preserve">An Operational Switching programme will be initiated by </w:t>
      </w:r>
      <w:r w:rsidR="00B27741">
        <w:t>The Company</w:t>
      </w:r>
      <w:r w:rsidR="00252973">
        <w:t xml:space="preserve"> </w:t>
      </w:r>
      <w:r w:rsidR="00B76E16" w:rsidRPr="00B76E16">
        <w:t xml:space="preserve">contacting the Primary Point of Contact. Following initiation of the Operational Switching programme, the Primary Point of Contact may use a Point of Contact at an alternative location to liaise with </w:t>
      </w:r>
      <w:r w:rsidR="00252973">
        <w:t xml:space="preserve">The </w:t>
      </w:r>
      <w:r w:rsidR="00C21D00">
        <w:t xml:space="preserve">Company </w:t>
      </w:r>
      <w:r w:rsidR="00B76E16" w:rsidRPr="00B76E16">
        <w:t xml:space="preserve">to complete the Operational Switching </w:t>
      </w:r>
      <w:r w:rsidR="00320C82" w:rsidRPr="00B76E16">
        <w:t>programme.</w:t>
      </w:r>
      <w:r w:rsidR="00320C82">
        <w:t xml:space="preserve"> The</w:t>
      </w:r>
      <w:r w:rsidR="00C76DBD">
        <w:t xml:space="preserve"> Company</w:t>
      </w:r>
      <w:r w:rsidR="00B76E16" w:rsidRPr="00B76E16">
        <w:t xml:space="preserve">’s normal point of liaison will always be the Primary Contact Point, and the communication from an Alternative Point of Contact will always be managed by the relevant TO.  </w:t>
      </w:r>
    </w:p>
    <w:p w14:paraId="3CF0B55D" w14:textId="68BA43DB" w:rsidR="00B76E16" w:rsidRDefault="00F51AAE" w:rsidP="00A11C82">
      <w:pPr>
        <w:pStyle w:val="Level3Text"/>
        <w:tabs>
          <w:tab w:val="clear" w:pos="720"/>
        </w:tabs>
      </w:pPr>
      <w:r>
        <w:t>3.1.6</w:t>
      </w:r>
      <w:r>
        <w:tab/>
      </w:r>
      <w:r w:rsidR="00B76E16" w:rsidRPr="00B76E16">
        <w:t>In respect of any circuit which crosses the Interface Point</w:t>
      </w:r>
      <w:r w:rsidR="000B49BB">
        <w:t xml:space="preserve"> or CATO Interface Point</w:t>
      </w:r>
      <w:r w:rsidR="00B76E16" w:rsidRPr="00B76E16">
        <w:t xml:space="preserve">, </w:t>
      </w:r>
      <w:r w:rsidR="00C76DBD">
        <w:t xml:space="preserve">The </w:t>
      </w:r>
      <w:r w:rsidR="00C21D00">
        <w:t xml:space="preserve">Company </w:t>
      </w:r>
      <w:r w:rsidR="00B76E16" w:rsidRPr="00B76E16">
        <w:t>will</w:t>
      </w:r>
      <w:r w:rsidR="00320C82">
        <w:t xml:space="preserve"> </w:t>
      </w:r>
      <w:r w:rsidR="00B76E16" w:rsidRPr="00B76E16">
        <w:t xml:space="preserve">include in the TSC,  the name and telephone number of the Alternative Point of Contact that the onshore TO will utilise for agreeing and implementing the switching.  </w:t>
      </w:r>
      <w:r w:rsidR="00C76DBD">
        <w:t xml:space="preserve">The </w:t>
      </w:r>
      <w:r w:rsidR="00C21D00">
        <w:t xml:space="preserve">Company </w:t>
      </w:r>
      <w:r w:rsidR="00B76E16" w:rsidRPr="00B76E16">
        <w:t>will</w:t>
      </w:r>
      <w:r w:rsidR="00320C82">
        <w:t xml:space="preserve">  </w:t>
      </w:r>
      <w:r w:rsidR="00B76E16" w:rsidRPr="00B76E16">
        <w:t xml:space="preserve">will also confirm to the Onshore TO that they are not required to contact the Offshore TO Primary Point of Contact before switching. </w:t>
      </w:r>
    </w:p>
    <w:p w14:paraId="504258D2" w14:textId="52ECA4B6" w:rsidR="008F1F44" w:rsidRPr="00B76E16" w:rsidRDefault="008F1F44" w:rsidP="00A11C82">
      <w:pPr>
        <w:pStyle w:val="Level3Text"/>
        <w:tabs>
          <w:tab w:val="clear" w:pos="720"/>
        </w:tabs>
      </w:pPr>
      <w:r>
        <w:t>3.1.7</w:t>
      </w:r>
      <w:r>
        <w:tab/>
        <w:t xml:space="preserve">In respect of </w:t>
      </w:r>
      <w:r w:rsidR="00404D02">
        <w:t xml:space="preserve">a Total Shutdown or Partial Shutdown, the requirements of the Electricity </w:t>
      </w:r>
      <w:r w:rsidR="0009088D">
        <w:t>System Restoration Standard shall apply</w:t>
      </w:r>
      <w:r w:rsidR="00993C7C">
        <w:t xml:space="preserve">.  </w:t>
      </w:r>
      <w:r w:rsidR="000A0C95">
        <w:t xml:space="preserve">Under these conditions special arrangements shall apply as detailed in section </w:t>
      </w:r>
      <w:r w:rsidR="00436339">
        <w:t>3.17</w:t>
      </w:r>
      <w:r w:rsidR="000A0C95">
        <w:t xml:space="preserve"> of th</w:t>
      </w:r>
      <w:r w:rsidR="00E974F2">
        <w:t>is STCP 01-01.</w:t>
      </w:r>
    </w:p>
    <w:p w14:paraId="796A9662" w14:textId="77777777" w:rsidR="00805B19" w:rsidRDefault="00805B19" w:rsidP="00A11C82">
      <w:pPr>
        <w:pStyle w:val="Heading3"/>
        <w:tabs>
          <w:tab w:val="clear" w:pos="720"/>
        </w:tabs>
        <w:jc w:val="both"/>
      </w:pPr>
    </w:p>
    <w:p w14:paraId="0918397F" w14:textId="77777777" w:rsidR="00805B19" w:rsidRDefault="00805B19" w:rsidP="00A11C82">
      <w:pPr>
        <w:pStyle w:val="Heading2"/>
      </w:pPr>
      <w:bookmarkStart w:id="6" w:name="_Hlk102639580"/>
      <w:r>
        <w:t>Use of a Switching Method</w:t>
      </w:r>
    </w:p>
    <w:bookmarkEnd w:id="6"/>
    <w:p w14:paraId="01627569" w14:textId="77777777" w:rsidR="00805B19" w:rsidRDefault="00F51AAE" w:rsidP="00A11C82">
      <w:pPr>
        <w:pStyle w:val="Heading3"/>
        <w:ind w:left="709" w:hanging="709"/>
        <w:jc w:val="both"/>
      </w:pPr>
      <w:r>
        <w:t>3.2.1</w:t>
      </w:r>
      <w:r>
        <w:tab/>
      </w:r>
      <w:r w:rsidR="00805B19">
        <w:t>This document covers the use of:</w:t>
      </w:r>
    </w:p>
    <w:p w14:paraId="393F006E" w14:textId="3BF7C33E" w:rsidR="00805B19" w:rsidRDefault="00805B19" w:rsidP="00A11C82">
      <w:pPr>
        <w:pStyle w:val="Heading3"/>
        <w:numPr>
          <w:ilvl w:val="0"/>
          <w:numId w:val="19"/>
        </w:numPr>
        <w:tabs>
          <w:tab w:val="clear" w:pos="360"/>
          <w:tab w:val="num" w:pos="1069"/>
        </w:tabs>
        <w:spacing w:after="0"/>
        <w:ind w:left="1066" w:hanging="357"/>
        <w:jc w:val="both"/>
      </w:pPr>
      <w:bookmarkStart w:id="7" w:name="_Hlk102641369"/>
      <w:r>
        <w:t xml:space="preserve">a Switching Method utilising  a TSC; </w:t>
      </w:r>
    </w:p>
    <w:p w14:paraId="4388851B" w14:textId="77777777" w:rsidR="007F774E" w:rsidRDefault="00805B19" w:rsidP="00A11C82">
      <w:pPr>
        <w:pStyle w:val="Heading3"/>
        <w:numPr>
          <w:ilvl w:val="0"/>
          <w:numId w:val="19"/>
        </w:numPr>
        <w:tabs>
          <w:tab w:val="clear" w:pos="360"/>
          <w:tab w:val="num" w:pos="1069"/>
        </w:tabs>
        <w:spacing w:after="0"/>
        <w:ind w:left="1066" w:hanging="357"/>
        <w:jc w:val="both"/>
      </w:pPr>
      <w:r>
        <w:t>a Switching Method utilising a verbal Switching Method</w:t>
      </w:r>
      <w:bookmarkEnd w:id="7"/>
      <w:r w:rsidR="007F774E">
        <w:t>; and</w:t>
      </w:r>
    </w:p>
    <w:p w14:paraId="41005A26" w14:textId="3B19F5DA" w:rsidR="00805B19" w:rsidRDefault="007F774E" w:rsidP="00A11C82">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rsidP="00A11C82">
      <w:pPr>
        <w:pStyle w:val="Heading3"/>
        <w:ind w:left="709" w:hanging="709"/>
        <w:jc w:val="both"/>
      </w:pPr>
      <w:r>
        <w:t>3.2.2</w:t>
      </w:r>
      <w:r>
        <w:tab/>
      </w:r>
      <w:r w:rsidR="00805B19">
        <w:t>A TSC shall always be used:</w:t>
      </w:r>
    </w:p>
    <w:p w14:paraId="210F0DB4" w14:textId="77777777" w:rsidR="00805B19" w:rsidRDefault="00805B19" w:rsidP="00A11C82">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A11C82">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rsidP="00A11C82">
      <w:pPr>
        <w:pStyle w:val="BodyText"/>
        <w:keepNext/>
        <w:keepLines/>
        <w:ind w:left="709"/>
        <w:jc w:val="both"/>
      </w:pPr>
    </w:p>
    <w:p w14:paraId="054FCFD3" w14:textId="2E203682" w:rsidR="00805B19" w:rsidRDefault="00F51AAE" w:rsidP="00A11C82">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540FFE22" w:rsidR="00805B19" w:rsidRDefault="00805B19" w:rsidP="00A11C82">
      <w:pPr>
        <w:pStyle w:val="Heading3"/>
        <w:numPr>
          <w:ilvl w:val="0"/>
          <w:numId w:val="24"/>
        </w:numPr>
        <w:tabs>
          <w:tab w:val="clear" w:pos="360"/>
          <w:tab w:val="num" w:pos="1080"/>
        </w:tabs>
        <w:spacing w:after="0"/>
        <w:ind w:left="1077" w:hanging="357"/>
        <w:jc w:val="both"/>
      </w:pPr>
      <w:r>
        <w:t xml:space="preserve">where an emergency situation exists </w:t>
      </w:r>
      <w:r w:rsidR="00E974F2">
        <w:t xml:space="preserve">(including a Total Shutdown or Partial Shutdown) </w:t>
      </w:r>
      <w:r>
        <w:t xml:space="preserve">requiring immediate Operational Switching and there is insufficient time to follow the TSC procedure in </w:t>
      </w:r>
      <w:r>
        <w:fldChar w:fldCharType="begin"/>
      </w:r>
      <w:r>
        <w:instrText xml:space="preserve"> REF _Ref107187288 \r \h </w:instrText>
      </w:r>
      <w:r>
        <w:fldChar w:fldCharType="separate"/>
      </w:r>
      <w:r w:rsidR="00497A3C">
        <w:t>3.4</w:t>
      </w:r>
      <w:r>
        <w:fldChar w:fldCharType="end"/>
      </w:r>
      <w:r>
        <w:t xml:space="preserve">; </w:t>
      </w:r>
    </w:p>
    <w:p w14:paraId="15E57F66" w14:textId="77777777" w:rsidR="00805B19" w:rsidRDefault="00805B19" w:rsidP="00A11C82">
      <w:pPr>
        <w:pStyle w:val="Heading3"/>
        <w:numPr>
          <w:ilvl w:val="0"/>
          <w:numId w:val="24"/>
        </w:numPr>
        <w:tabs>
          <w:tab w:val="clear" w:pos="360"/>
          <w:tab w:val="num" w:pos="1080"/>
        </w:tabs>
        <w:spacing w:after="0"/>
        <w:ind w:left="1077" w:hanging="357"/>
        <w:jc w:val="both"/>
      </w:pPr>
      <w:r>
        <w:t xml:space="preserve">where post fault actions are implemented; </w:t>
      </w:r>
    </w:p>
    <w:p w14:paraId="20551BDC" w14:textId="77777777" w:rsidR="00805B19" w:rsidRDefault="00805B19" w:rsidP="00A11C82">
      <w:pPr>
        <w:pStyle w:val="Heading3"/>
        <w:numPr>
          <w:ilvl w:val="0"/>
          <w:numId w:val="24"/>
        </w:numPr>
        <w:tabs>
          <w:tab w:val="clear" w:pos="360"/>
          <w:tab w:val="num" w:pos="1080"/>
        </w:tabs>
        <w:spacing w:after="0"/>
        <w:ind w:left="1077" w:hanging="357"/>
        <w:jc w:val="both"/>
      </w:pPr>
      <w:r>
        <w:t>where TO Transmission System re-configuration is required that does not need any part of a TO Transmission System to be removed from operational service to allow the TOs to establish Safety Precautions;</w:t>
      </w:r>
    </w:p>
    <w:p w14:paraId="7C1A9C69" w14:textId="77777777" w:rsidR="00805B19" w:rsidRDefault="00805B19" w:rsidP="00A11C82">
      <w:pPr>
        <w:pStyle w:val="Heading3"/>
        <w:numPr>
          <w:ilvl w:val="0"/>
          <w:numId w:val="24"/>
        </w:numPr>
        <w:tabs>
          <w:tab w:val="clear" w:pos="360"/>
          <w:tab w:val="num" w:pos="1080"/>
        </w:tabs>
        <w:spacing w:after="0"/>
        <w:ind w:left="1077" w:hanging="357"/>
        <w:jc w:val="both"/>
      </w:pPr>
      <w:r>
        <w:t>where Operational Switching is required for voltage control;</w:t>
      </w:r>
    </w:p>
    <w:p w14:paraId="23EF7204" w14:textId="137623D8" w:rsidR="00805B19" w:rsidRDefault="00805B19" w:rsidP="00A11C82">
      <w:pPr>
        <w:pStyle w:val="Heading3"/>
        <w:numPr>
          <w:ilvl w:val="0"/>
          <w:numId w:val="24"/>
        </w:numPr>
        <w:tabs>
          <w:tab w:val="clear" w:pos="360"/>
          <w:tab w:val="num" w:pos="1080"/>
        </w:tabs>
        <w:spacing w:after="0"/>
        <w:ind w:left="1077" w:hanging="357"/>
        <w:jc w:val="both"/>
      </w:pPr>
      <w:r>
        <w:t xml:space="preserve">to release Protection Apparatus associated with Plant and/or Apparatus not released under a TSC (i.e. retained under </w:t>
      </w:r>
      <w:r w:rsidR="00C76DBD">
        <w:t xml:space="preserve">The </w:t>
      </w:r>
      <w:r w:rsidR="00C21D00">
        <w:t>Company</w:t>
      </w:r>
      <w:r w:rsidR="00320C82">
        <w:t xml:space="preserve"> </w:t>
      </w:r>
      <w:r>
        <w:t>contro</w:t>
      </w:r>
      <w:r w:rsidR="00320C82">
        <w:t>l</w:t>
      </w:r>
      <w:r>
        <w:t>);</w:t>
      </w:r>
    </w:p>
    <w:p w14:paraId="33F5BF52" w14:textId="77777777" w:rsidR="00805B19" w:rsidRDefault="00805B19" w:rsidP="00A11C82">
      <w:pPr>
        <w:pStyle w:val="Heading3"/>
        <w:numPr>
          <w:ilvl w:val="0"/>
          <w:numId w:val="24"/>
        </w:numPr>
        <w:tabs>
          <w:tab w:val="clear" w:pos="360"/>
          <w:tab w:val="num" w:pos="1080"/>
        </w:tabs>
        <w:spacing w:after="0"/>
        <w:ind w:left="1077" w:hanging="357"/>
        <w:jc w:val="both"/>
      </w:pPr>
      <w:r>
        <w:t>to release intertrip and/or Protection signalling channel whilst the associated Plant and/or Apparatus remains in operational service;</w:t>
      </w:r>
    </w:p>
    <w:p w14:paraId="75B98BA5" w14:textId="77777777" w:rsidR="00805B19" w:rsidRDefault="00805B19" w:rsidP="00A11C82">
      <w:pPr>
        <w:pStyle w:val="Heading3"/>
        <w:numPr>
          <w:ilvl w:val="0"/>
          <w:numId w:val="24"/>
        </w:numPr>
        <w:tabs>
          <w:tab w:val="clear" w:pos="360"/>
          <w:tab w:val="num" w:pos="1080"/>
        </w:tabs>
        <w:spacing w:after="0"/>
        <w:ind w:left="1077" w:hanging="357"/>
        <w:jc w:val="both"/>
      </w:pPr>
      <w:r>
        <w:t>to release a DAR scheme;</w:t>
      </w:r>
    </w:p>
    <w:p w14:paraId="6A2F377E" w14:textId="77777777" w:rsidR="00805B19" w:rsidRDefault="00805B19" w:rsidP="00A11C82">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A11C82">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A11C82">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A11C82">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0513DD11" w:rsidR="00805B19" w:rsidRDefault="00F51AAE" w:rsidP="00A11C82">
      <w:pPr>
        <w:pStyle w:val="Heading3"/>
        <w:ind w:left="720" w:hanging="720"/>
        <w:jc w:val="both"/>
      </w:pPr>
      <w:r>
        <w:t>3.2.5</w:t>
      </w:r>
      <w:r>
        <w:tab/>
      </w:r>
      <w:r w:rsidR="00805B19">
        <w:t xml:space="preserve">Throughout this procedure operational liaison between </w:t>
      </w:r>
      <w:r w:rsidR="00C76DBD">
        <w:t xml:space="preserve">The </w:t>
      </w:r>
      <w:r w:rsidR="00C21D00">
        <w:t>Company</w:t>
      </w:r>
      <w:r w:rsidR="00320C82">
        <w:t xml:space="preserve"> </w:t>
      </w:r>
      <w:r w:rsidR="00805B19">
        <w:t>and</w:t>
      </w:r>
      <w:r w:rsidR="00320C82">
        <w:t xml:space="preserve"> the</w:t>
      </w:r>
      <w:r w:rsidR="00805B19">
        <w:t xml:space="preserve"> TOs shall take place as required.</w:t>
      </w:r>
    </w:p>
    <w:p w14:paraId="630AFF8E" w14:textId="77777777" w:rsidR="00D40FC4" w:rsidRDefault="00D40FC4" w:rsidP="00A11C82">
      <w:pPr>
        <w:pStyle w:val="Heading3"/>
        <w:tabs>
          <w:tab w:val="clear" w:pos="720"/>
        </w:tabs>
        <w:jc w:val="both"/>
      </w:pPr>
    </w:p>
    <w:p w14:paraId="37FAD669" w14:textId="77777777" w:rsidR="00805B19" w:rsidRDefault="00805B19" w:rsidP="00A11C82">
      <w:pPr>
        <w:pStyle w:val="Heading2"/>
        <w:jc w:val="both"/>
      </w:pPr>
      <w:r>
        <w:t>Establishing a Switching Method</w:t>
      </w:r>
    </w:p>
    <w:p w14:paraId="2D003C3C" w14:textId="13E87844" w:rsidR="00805B19" w:rsidRDefault="00F51AAE" w:rsidP="00A11C82">
      <w:pPr>
        <w:pStyle w:val="Heading3"/>
        <w:ind w:left="720" w:hanging="720"/>
        <w:jc w:val="both"/>
      </w:pPr>
      <w:r>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0AD493BF" w:rsidR="00805B19" w:rsidRDefault="00F51AAE" w:rsidP="00A11C82">
      <w:pPr>
        <w:pStyle w:val="Heading3"/>
        <w:ind w:left="720" w:hanging="720"/>
        <w:jc w:val="both"/>
      </w:pPr>
      <w:r>
        <w:t>3.3.2</w:t>
      </w:r>
      <w:r>
        <w:tab/>
      </w:r>
      <w:r w:rsidR="00805B19">
        <w:t xml:space="preserve">The communication </w:t>
      </w:r>
      <w:r w:rsidR="00805B19" w:rsidRPr="00B957D8">
        <w:t xml:space="preserve">of TSCs shall be </w:t>
      </w:r>
      <w:r w:rsidR="00F7028B">
        <w:t>through a</w:t>
      </w:r>
      <w:r w:rsidR="001908AD" w:rsidRPr="001908AD">
        <w:t xml:space="preserve"> Designated Information Exchange System</w:t>
      </w:r>
      <w:r w:rsidR="00BC5303" w:rsidRPr="0047706D">
        <w:t>,</w:t>
      </w:r>
      <w:r w:rsidR="00805B19" w:rsidRPr="00B957D8">
        <w:t xml:space="preserve"> unless </w:t>
      </w:r>
      <w:r w:rsidR="00BC5303" w:rsidRPr="00B957D8">
        <w:t>th</w:t>
      </w:r>
      <w:r w:rsidR="00C058B2">
        <w:t>is</w:t>
      </w:r>
      <w:r w:rsidR="00BC5303" w:rsidRPr="003B7D75">
        <w:t xml:space="preserve"> method</w:t>
      </w:r>
      <w:r w:rsidR="00BC5303">
        <w:t xml:space="preserve"> </w:t>
      </w:r>
      <w:r w:rsidR="00C058B2">
        <w:t>is</w:t>
      </w:r>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26B63AF4" w:rsidR="00805B19" w:rsidRDefault="00F51AAE" w:rsidP="00A11C82">
      <w:pPr>
        <w:pStyle w:val="Heading3"/>
        <w:ind w:left="720" w:hanging="720"/>
        <w:jc w:val="both"/>
      </w:pPr>
      <w:bookmarkStart w:id="8" w:name="_Ref107187257"/>
      <w:r>
        <w:t>3.3.3</w:t>
      </w:r>
      <w:r>
        <w:tab/>
      </w:r>
      <w:r w:rsidR="00805B19">
        <w:t xml:space="preserve">If a TSC is not used and the Parties agree to the use of a verbal Switching Method, the Switching Method shall be given verbally by </w:t>
      </w:r>
      <w:r w:rsidR="00C76DBD">
        <w:t>The Company</w:t>
      </w:r>
      <w:r w:rsidR="00805B19">
        <w:t xml:space="preserve"> to the TO. </w:t>
      </w:r>
      <w:r w:rsidR="003253E9">
        <w:t xml:space="preserve"> The Company</w:t>
      </w:r>
      <w:r w:rsidR="00805B19">
        <w:t xml:space="preserve"> and the relevant TO shall each record the Switching Method. The TO shall then confirm both copies are identical by reading back the Switching Method to</w:t>
      </w:r>
      <w:r w:rsidR="003253E9">
        <w:t xml:space="preserve"> The Company</w:t>
      </w:r>
      <w:r w:rsidR="00805B19">
        <w:t>.</w:t>
      </w:r>
      <w:bookmarkEnd w:id="8"/>
    </w:p>
    <w:p w14:paraId="6C006F3E" w14:textId="7B3D4D38" w:rsidR="00805B19" w:rsidRPr="00CC0C79" w:rsidRDefault="00F51AAE" w:rsidP="00A11C82">
      <w:pPr>
        <w:pStyle w:val="Heading3"/>
        <w:ind w:left="720" w:hanging="720"/>
        <w:jc w:val="both"/>
      </w:pPr>
      <w:r>
        <w:t>3.3.4</w:t>
      </w:r>
      <w:r>
        <w:tab/>
      </w:r>
      <w:r w:rsidR="00805B19">
        <w:t xml:space="preserve">For the avoidance of doubt, all telephone instructions shall be tape-recorded by </w:t>
      </w:r>
      <w:r w:rsidR="003253E9">
        <w:t>The Company</w:t>
      </w:r>
      <w:r w:rsidR="00805B19" w:rsidRPr="00CC0C79">
        <w:t xml:space="preserve"> and the relevant TO.</w:t>
      </w:r>
    </w:p>
    <w:p w14:paraId="377EDD66" w14:textId="16BEB74B" w:rsidR="007F774E" w:rsidRDefault="007F774E" w:rsidP="00A11C82">
      <w:pPr>
        <w:pStyle w:val="Heading3"/>
        <w:ind w:left="720" w:hanging="720"/>
        <w:jc w:val="both"/>
      </w:pPr>
      <w:r w:rsidRPr="00CC0C79">
        <w:t xml:space="preserve">3.3.5 </w:t>
      </w:r>
      <w:r w:rsidRPr="00CC0C79">
        <w:tab/>
      </w:r>
      <w:bookmarkStart w:id="9"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xml:space="preserve">, for example electronic communication, this shall be given by </w:t>
      </w:r>
      <w:r w:rsidR="003253E9">
        <w:t xml:space="preserve">The </w:t>
      </w:r>
      <w:r w:rsidR="00C21D00">
        <w:t xml:space="preserve">Company </w:t>
      </w:r>
      <w:r w:rsidRPr="00CC0C79">
        <w:t>to</w:t>
      </w:r>
      <w:r w:rsidR="00320C82">
        <w:t xml:space="preserve"> </w:t>
      </w:r>
      <w:r w:rsidRPr="00CC0C79">
        <w:t xml:space="preserve"> the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9"/>
    </w:p>
    <w:p w14:paraId="54EF952D" w14:textId="1D0A3207" w:rsidR="00A76EB7" w:rsidRDefault="000B7D39" w:rsidP="00A11C82">
      <w:pPr>
        <w:pStyle w:val="Heading3"/>
        <w:ind w:left="720" w:hanging="720"/>
        <w:jc w:val="both"/>
      </w:pPr>
      <w:r>
        <w:t>3.3.6</w:t>
      </w:r>
      <w:r>
        <w:tab/>
        <w:t xml:space="preserve">In the case of a Total Shutdown or Partial Shutdown, </w:t>
      </w:r>
      <w:r w:rsidR="00E77549">
        <w:t xml:space="preserve">the requirements of </w:t>
      </w:r>
      <w:r w:rsidR="00670B75">
        <w:t xml:space="preserve">the Electricity System Restoration Standard shall apply.  </w:t>
      </w:r>
      <w:r w:rsidR="00D25681" w:rsidRPr="00D25681">
        <w:rPr>
          <w:bCs/>
        </w:rPr>
        <w:t>Under the Electricity System Restoration Standard, 60% of peak National Demand is to be restored across all System Restoration Regions in 24 hours and 100% peak National Demand is to be restored across System Restoration Regions in 5 days.</w:t>
      </w:r>
      <w:r w:rsidR="00D25681">
        <w:rPr>
          <w:bCs/>
        </w:rPr>
        <w:t xml:space="preserve"> </w:t>
      </w:r>
      <w:r w:rsidR="002C197E">
        <w:rPr>
          <w:bCs/>
        </w:rPr>
        <w:t>This requires</w:t>
      </w:r>
      <w:r w:rsidR="004333CB">
        <w:rPr>
          <w:bCs/>
        </w:rPr>
        <w:t xml:space="preserve"> </w:t>
      </w:r>
      <w:r w:rsidR="008A2F4A">
        <w:rPr>
          <w:bCs/>
        </w:rPr>
        <w:t xml:space="preserve">TOs </w:t>
      </w:r>
      <w:r w:rsidR="00A76EB7">
        <w:rPr>
          <w:bCs/>
        </w:rPr>
        <w:t xml:space="preserve">together </w:t>
      </w:r>
      <w:r w:rsidR="00E0400E">
        <w:rPr>
          <w:bCs/>
        </w:rPr>
        <w:t>with other Users as provided for in</w:t>
      </w:r>
      <w:r w:rsidR="00DC09A2">
        <w:rPr>
          <w:bCs/>
        </w:rPr>
        <w:t xml:space="preserve"> </w:t>
      </w:r>
      <w:r w:rsidR="00E0400E">
        <w:rPr>
          <w:bCs/>
        </w:rPr>
        <w:t>Grid Code CC.7.11.</w:t>
      </w:r>
      <w:r w:rsidR="007F0806">
        <w:rPr>
          <w:bCs/>
        </w:rPr>
        <w:t>4 or ECC.7.11.4</w:t>
      </w:r>
      <w:r w:rsidR="00E0400E">
        <w:rPr>
          <w:bCs/>
        </w:rPr>
        <w:t xml:space="preserve"> </w:t>
      </w:r>
      <w:r w:rsidR="008A2F4A">
        <w:rPr>
          <w:bCs/>
        </w:rPr>
        <w:t>to have</w:t>
      </w:r>
      <w:r w:rsidR="008A2F4A">
        <w:t xml:space="preserve"> the capability </w:t>
      </w:r>
      <w:r w:rsidR="008A2F4A" w:rsidRPr="000C2633">
        <w:t xml:space="preserve">to switch Demand at sufficient speed to support </w:t>
      </w:r>
      <w:r w:rsidR="00162D78">
        <w:t>The Company</w:t>
      </w:r>
      <w:r w:rsidR="1803F03B">
        <w:t xml:space="preserve"> </w:t>
      </w:r>
      <w:r w:rsidR="008A2F4A">
        <w:t>in</w:t>
      </w:r>
      <w:r w:rsidR="008A2F4A" w:rsidRPr="000C2633">
        <w:t xml:space="preserve"> satisfying the requirements of the Electricity System Restoration Standard</w:t>
      </w:r>
      <w:r w:rsidR="000C2633">
        <w:t xml:space="preserve"> on the basis of</w:t>
      </w:r>
      <w:r w:rsidR="00A76EB7">
        <w:t>:-</w:t>
      </w:r>
    </w:p>
    <w:p w14:paraId="6F7624B3" w14:textId="10980C6E" w:rsidR="00A76EB7" w:rsidRDefault="00A76EB7" w:rsidP="00A11C82">
      <w:pPr>
        <w:pStyle w:val="ListParagraph"/>
        <w:keepNext/>
        <w:widowControl/>
        <w:numPr>
          <w:ilvl w:val="0"/>
          <w:numId w:val="60"/>
        </w:numPr>
        <w:spacing w:after="60"/>
        <w:ind w:left="2268" w:hanging="283"/>
        <w:jc w:val="both"/>
        <w:rPr>
          <w:rFonts w:eastAsia="Calibri" w:cs="Arial"/>
          <w:i/>
          <w:iCs/>
          <w:snapToGrid/>
          <w:lang w:eastAsia="en-GB"/>
        </w:rPr>
      </w:pPr>
      <w:r>
        <w:rPr>
          <w:rFonts w:cs="Arial"/>
        </w:rPr>
        <w:t xml:space="preserve">the successful implementation of </w:t>
      </w:r>
      <w:r w:rsidRPr="00044ACD">
        <w:rPr>
          <w:rFonts w:cs="Arial"/>
        </w:rPr>
        <w:t>Restoration Plans,</w:t>
      </w:r>
    </w:p>
    <w:p w14:paraId="4341B7CF" w14:textId="77777777" w:rsidR="00A76EB7" w:rsidRPr="00A76EB7" w:rsidRDefault="00A76EB7" w:rsidP="00A11C82">
      <w:pPr>
        <w:pStyle w:val="ListParagraph"/>
        <w:keepNext/>
        <w:widowControl/>
        <w:numPr>
          <w:ilvl w:val="0"/>
          <w:numId w:val="60"/>
        </w:numPr>
        <w:spacing w:after="60"/>
        <w:ind w:left="2268" w:hanging="283"/>
        <w:jc w:val="both"/>
        <w:rPr>
          <w:rFonts w:eastAsia="Calibri" w:cs="Arial"/>
          <w:i/>
          <w:iCs/>
          <w:lang w:eastAsia="en-GB"/>
        </w:rPr>
      </w:pPr>
      <w:r>
        <w:rPr>
          <w:rFonts w:cs="Arial"/>
        </w:rPr>
        <w:t xml:space="preserve">the successful delivery of the obligations of </w:t>
      </w:r>
      <w:r w:rsidRPr="00044ACD">
        <w:rPr>
          <w:rFonts w:cs="Arial"/>
        </w:rPr>
        <w:t>Restoration</w:t>
      </w:r>
      <w:r>
        <w:rPr>
          <w:rFonts w:cs="Arial"/>
          <w:b/>
          <w:bCs/>
        </w:rPr>
        <w:t xml:space="preserve"> </w:t>
      </w:r>
      <w:r w:rsidRPr="00044ACD">
        <w:rPr>
          <w:rFonts w:cs="Arial"/>
        </w:rPr>
        <w:t>Contractors</w:t>
      </w:r>
      <w:r>
        <w:rPr>
          <w:rFonts w:cs="Arial"/>
        </w:rPr>
        <w:t xml:space="preserve"> who are parties to Restoration Plans; and </w:t>
      </w:r>
    </w:p>
    <w:p w14:paraId="015FFBE5" w14:textId="57A229E2" w:rsidR="00A76EB7" w:rsidRPr="00690982" w:rsidRDefault="00A76EB7" w:rsidP="00A11C82">
      <w:pPr>
        <w:pStyle w:val="ListParagraph"/>
        <w:keepNext/>
        <w:widowControl/>
        <w:numPr>
          <w:ilvl w:val="0"/>
          <w:numId w:val="60"/>
        </w:numPr>
        <w:spacing w:after="60"/>
        <w:ind w:left="2268" w:hanging="283"/>
        <w:jc w:val="both"/>
        <w:rPr>
          <w:rFonts w:eastAsia="Calibri" w:cs="Arial"/>
          <w:i/>
          <w:iCs/>
          <w:lang w:eastAsia="en-GB"/>
        </w:rPr>
      </w:pPr>
      <w:r w:rsidRPr="0044077F">
        <w:t xml:space="preserve">the further requirements of </w:t>
      </w:r>
      <w:r>
        <w:t xml:space="preserve">Grid Code </w:t>
      </w:r>
      <w:r w:rsidRPr="0044077F">
        <w:t>OC9.</w:t>
      </w:r>
    </w:p>
    <w:p w14:paraId="2AA46CEB" w14:textId="77777777" w:rsidR="00690982" w:rsidRPr="00690982" w:rsidRDefault="00690982" w:rsidP="00A11C82">
      <w:pPr>
        <w:keepNext/>
        <w:spacing w:after="60"/>
        <w:ind w:left="1985"/>
        <w:jc w:val="both"/>
        <w:rPr>
          <w:rFonts w:eastAsia="Calibri"/>
          <w:i/>
          <w:iCs/>
          <w:lang w:eastAsia="en-GB"/>
        </w:rPr>
      </w:pPr>
    </w:p>
    <w:p w14:paraId="67B89389" w14:textId="0A9C1B0E" w:rsidR="00805B19" w:rsidRPr="00773C8D" w:rsidRDefault="00773C8D" w:rsidP="00A11C82">
      <w:pPr>
        <w:pStyle w:val="BodyText"/>
        <w:keepNext/>
        <w:keepLines/>
        <w:ind w:hanging="720"/>
        <w:rPr>
          <w:iCs/>
        </w:rPr>
      </w:pPr>
      <w:r w:rsidRPr="00773C8D">
        <w:rPr>
          <w:iCs/>
        </w:rPr>
        <w:t>3.3.7</w:t>
      </w:r>
      <w:r>
        <w:rPr>
          <w:iCs/>
        </w:rPr>
        <w:tab/>
      </w:r>
      <w:r w:rsidR="00BB2876">
        <w:rPr>
          <w:iCs/>
        </w:rPr>
        <w:t xml:space="preserve">During a System Restoration, either as part of a Restoration Plan or </w:t>
      </w:r>
      <w:r w:rsidR="001D7897">
        <w:rPr>
          <w:iCs/>
        </w:rPr>
        <w:t xml:space="preserve">subsequently as part of the wider System Restoration </w:t>
      </w:r>
      <w:r w:rsidR="00895582">
        <w:rPr>
          <w:iCs/>
        </w:rPr>
        <w:t>p</w:t>
      </w:r>
      <w:r w:rsidR="001D7897">
        <w:rPr>
          <w:iCs/>
        </w:rPr>
        <w:t xml:space="preserve">rocess, </w:t>
      </w:r>
      <w:r w:rsidR="0020105C">
        <w:rPr>
          <w:iCs/>
        </w:rPr>
        <w:t xml:space="preserve">the switching method employed </w:t>
      </w:r>
      <w:r w:rsidR="00016748">
        <w:rPr>
          <w:iCs/>
        </w:rPr>
        <w:t>shall be agreed between the TO</w:t>
      </w:r>
      <w:r w:rsidR="00FA0D7D">
        <w:rPr>
          <w:iCs/>
        </w:rPr>
        <w:t>,</w:t>
      </w:r>
      <w:r w:rsidR="00016748">
        <w:rPr>
          <w:iCs/>
        </w:rPr>
        <w:t xml:space="preserve"> </w:t>
      </w:r>
      <w:r w:rsidR="00835D02">
        <w:t>The Company</w:t>
      </w:r>
      <w:r w:rsidR="00016748">
        <w:rPr>
          <w:iCs/>
        </w:rPr>
        <w:t xml:space="preserve"> </w:t>
      </w:r>
      <w:r w:rsidR="00FA0D7D">
        <w:rPr>
          <w:iCs/>
        </w:rPr>
        <w:t>and relevant Network Operator</w:t>
      </w:r>
      <w:r w:rsidR="007143A2">
        <w:rPr>
          <w:iCs/>
        </w:rPr>
        <w:t xml:space="preserve"> so as to ensure the requirements of 3.3.6 above can be satisfied whilst </w:t>
      </w:r>
      <w:r w:rsidR="0093652E">
        <w:rPr>
          <w:iCs/>
        </w:rPr>
        <w:t>maintaining appropriate safeguards for Plant and personnel.</w:t>
      </w:r>
    </w:p>
    <w:p w14:paraId="2F00CBE8" w14:textId="77777777" w:rsidR="007C127A" w:rsidRDefault="007C127A" w:rsidP="00A11C82">
      <w:pPr>
        <w:pStyle w:val="BodyText"/>
        <w:keepNext/>
        <w:keepLines/>
        <w:rPr>
          <w:i/>
        </w:rPr>
      </w:pPr>
    </w:p>
    <w:p w14:paraId="4C9B54A7" w14:textId="77777777" w:rsidR="00805B19" w:rsidRDefault="00805B19" w:rsidP="00A11C82">
      <w:pPr>
        <w:pStyle w:val="Heading2"/>
        <w:jc w:val="both"/>
      </w:pPr>
      <w:bookmarkStart w:id="10" w:name="_Ref107187288"/>
      <w:r>
        <w:t>P</w:t>
      </w:r>
      <w:r w:rsidRPr="007B5F01">
        <w:t>lanned</w:t>
      </w:r>
      <w:r>
        <w:t xml:space="preserve"> Operational Switching of Plant and/or Apparatus (other than Protection Apparatus and associated equipment).</w:t>
      </w:r>
      <w:bookmarkEnd w:id="10"/>
    </w:p>
    <w:p w14:paraId="7E0B6E8B" w14:textId="77777777" w:rsidR="00805B19" w:rsidRPr="00D94980" w:rsidRDefault="00805B19" w:rsidP="00A11C82">
      <w:pPr>
        <w:pStyle w:val="Heading2"/>
        <w:numPr>
          <w:ilvl w:val="2"/>
          <w:numId w:val="4"/>
        </w:numPr>
        <w:rPr>
          <w:i w:val="0"/>
          <w:sz w:val="20"/>
          <w:szCs w:val="20"/>
        </w:rPr>
      </w:pPr>
      <w:r w:rsidRPr="00D94980">
        <w:rPr>
          <w:i w:val="0"/>
          <w:sz w:val="20"/>
          <w:szCs w:val="20"/>
        </w:rPr>
        <w:t>General</w:t>
      </w:r>
    </w:p>
    <w:p w14:paraId="179CCF92" w14:textId="77777777" w:rsidR="00805B19" w:rsidRDefault="00F51AAE" w:rsidP="00A11C82">
      <w:pPr>
        <w:pStyle w:val="Heading4"/>
        <w:jc w:val="both"/>
      </w:pPr>
      <w:r>
        <w:t>3.4.1.1</w:t>
      </w:r>
      <w:r>
        <w:tab/>
      </w:r>
      <w:r w:rsidR="00805B19">
        <w:t>This section covers the procedures to be followed for:</w:t>
      </w:r>
    </w:p>
    <w:p w14:paraId="75D3DE4A" w14:textId="08D160E8" w:rsidR="00805B19" w:rsidRDefault="00805B19" w:rsidP="00A11C82">
      <w:pPr>
        <w:pStyle w:val="Heading3"/>
        <w:numPr>
          <w:ilvl w:val="0"/>
          <w:numId w:val="11"/>
        </w:numPr>
        <w:tabs>
          <w:tab w:val="clear" w:pos="360"/>
          <w:tab w:val="num" w:pos="1080"/>
        </w:tabs>
        <w:spacing w:after="0"/>
        <w:ind w:left="1077" w:hanging="357"/>
        <w:jc w:val="both"/>
      </w:pPr>
      <w:r>
        <w:t>planned Operational Switching for the release of Plant and/or Apparatus, including cross TO:TO or TO:</w:t>
      </w:r>
      <w:r w:rsidR="00381086">
        <w:t xml:space="preserve"> </w:t>
      </w:r>
      <w:r w:rsidR="00C21D00">
        <w:t>The Company</w:t>
      </w:r>
      <w:r>
        <w:t xml:space="preserve"> boundary circuits and/or additions to the Plant and/or and Apparatus previously released;</w:t>
      </w:r>
    </w:p>
    <w:p w14:paraId="5C03BD4F" w14:textId="77777777" w:rsidR="00805B19" w:rsidRDefault="00805B19" w:rsidP="00A11C82">
      <w:pPr>
        <w:pStyle w:val="Heading3"/>
        <w:numPr>
          <w:ilvl w:val="0"/>
          <w:numId w:val="11"/>
        </w:numPr>
        <w:tabs>
          <w:tab w:val="clear" w:pos="360"/>
          <w:tab w:val="num" w:pos="1080"/>
        </w:tabs>
        <w:spacing w:after="0"/>
        <w:ind w:left="1077" w:hanging="357"/>
        <w:jc w:val="both"/>
      </w:pPr>
      <w:r>
        <w:t>full return to service of  Plant and/or Apparatus; and</w:t>
      </w:r>
    </w:p>
    <w:p w14:paraId="1682666E" w14:textId="77777777" w:rsidR="00D94980" w:rsidRDefault="00805B19" w:rsidP="00A11C82">
      <w:pPr>
        <w:pStyle w:val="Heading3"/>
        <w:numPr>
          <w:ilvl w:val="0"/>
          <w:numId w:val="11"/>
        </w:numPr>
        <w:tabs>
          <w:tab w:val="clear" w:pos="360"/>
          <w:tab w:val="num" w:pos="1080"/>
        </w:tabs>
        <w:spacing w:after="240"/>
        <w:ind w:left="1077" w:hanging="357"/>
        <w:jc w:val="both"/>
      </w:pPr>
      <w:r>
        <w:t>partial return to service of Plant and/or Apparatus</w:t>
      </w:r>
    </w:p>
    <w:p w14:paraId="23A03E90" w14:textId="77777777" w:rsidR="007C127A" w:rsidRDefault="007C127A" w:rsidP="00A11C82">
      <w:pPr>
        <w:pStyle w:val="Heading3"/>
        <w:tabs>
          <w:tab w:val="clear" w:pos="720"/>
        </w:tabs>
        <w:spacing w:after="240"/>
        <w:ind w:left="720"/>
        <w:jc w:val="both"/>
      </w:pPr>
    </w:p>
    <w:p w14:paraId="558CE16B" w14:textId="77777777" w:rsidR="00805B19" w:rsidRDefault="00F51AAE" w:rsidP="00A11C82">
      <w:pPr>
        <w:pStyle w:val="Heading3"/>
        <w:jc w:val="both"/>
      </w:pPr>
      <w:bookmarkStart w:id="11" w:name="_Ref107187228"/>
      <w:r>
        <w:rPr>
          <w:b/>
        </w:rPr>
        <w:t>3.4.2</w:t>
      </w:r>
      <w:r>
        <w:rPr>
          <w:b/>
        </w:rPr>
        <w:tab/>
      </w:r>
      <w:r w:rsidR="00805B19">
        <w:rPr>
          <w:b/>
        </w:rPr>
        <w:t>Planned Operational Switching for the release of Plant and/or Apparatus</w:t>
      </w:r>
      <w:bookmarkEnd w:id="11"/>
    </w:p>
    <w:p w14:paraId="18B0AE2D" w14:textId="27E3E12B" w:rsidR="00805B19" w:rsidRDefault="00F51AAE" w:rsidP="00A11C82">
      <w:pPr>
        <w:pStyle w:val="Heading4"/>
        <w:tabs>
          <w:tab w:val="clear" w:pos="0"/>
          <w:tab w:val="num" w:pos="720"/>
        </w:tabs>
        <w:ind w:left="720" w:hanging="720"/>
        <w:jc w:val="both"/>
      </w:pPr>
      <w:r>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463BA1">
        <w:t>The Company</w:t>
      </w:r>
      <w:r w:rsidR="00805B19">
        <w:t xml:space="preserve"> and the relevant TO to evaluate the following: </w:t>
      </w:r>
    </w:p>
    <w:p w14:paraId="4D16A1D4" w14:textId="77777777" w:rsidR="00805B19" w:rsidRDefault="00805B19" w:rsidP="00A11C82">
      <w:pPr>
        <w:pStyle w:val="Heading4"/>
        <w:numPr>
          <w:ilvl w:val="0"/>
          <w:numId w:val="25"/>
        </w:numPr>
        <w:tabs>
          <w:tab w:val="clear" w:pos="360"/>
          <w:tab w:val="num" w:pos="1083"/>
        </w:tabs>
        <w:spacing w:after="0"/>
        <w:ind w:left="1077" w:hanging="357"/>
      </w:pPr>
      <w:r>
        <w:t>the proposed Switching Method;</w:t>
      </w:r>
    </w:p>
    <w:p w14:paraId="784B25AB" w14:textId="6C4203E3" w:rsidR="00805B19" w:rsidRDefault="00805B19" w:rsidP="00A11C82">
      <w:pPr>
        <w:pStyle w:val="Heading4"/>
        <w:numPr>
          <w:ilvl w:val="0"/>
          <w:numId w:val="25"/>
        </w:numPr>
        <w:tabs>
          <w:tab w:val="clear" w:pos="360"/>
          <w:tab w:val="num" w:pos="1083"/>
        </w:tabs>
        <w:spacing w:after="0"/>
        <w:ind w:left="1077" w:hanging="357"/>
      </w:pPr>
      <w:r>
        <w:t xml:space="preserve">in the case of </w:t>
      </w:r>
      <w:r w:rsidR="00463BA1">
        <w:t>The Company</w:t>
      </w:r>
      <w:r>
        <w:t xml:space="preserve">, </w:t>
      </w:r>
      <w:r w:rsidR="0047706D">
        <w:t>National Electricity Transmission System</w:t>
      </w:r>
      <w:r>
        <w:t xml:space="preserve"> re-configuration requirements;  </w:t>
      </w:r>
    </w:p>
    <w:p w14:paraId="75F10149" w14:textId="77777777" w:rsidR="00805B19" w:rsidRDefault="00805B19" w:rsidP="00A11C82">
      <w:pPr>
        <w:pStyle w:val="Heading4"/>
        <w:numPr>
          <w:ilvl w:val="0"/>
          <w:numId w:val="25"/>
        </w:numPr>
        <w:tabs>
          <w:tab w:val="clear" w:pos="360"/>
          <w:tab w:val="num" w:pos="1083"/>
        </w:tabs>
        <w:spacing w:after="0"/>
        <w:ind w:left="1077" w:hanging="357"/>
      </w:pPr>
      <w:r>
        <w:t>in the case of the relevant TO, the impact on their Transmission System;</w:t>
      </w:r>
    </w:p>
    <w:p w14:paraId="39CB4A93" w14:textId="77777777" w:rsidR="00805B19" w:rsidRDefault="00805B19" w:rsidP="00A11C82">
      <w:pPr>
        <w:pStyle w:val="Heading4"/>
        <w:numPr>
          <w:ilvl w:val="0"/>
          <w:numId w:val="25"/>
        </w:numPr>
        <w:tabs>
          <w:tab w:val="clear" w:pos="360"/>
          <w:tab w:val="num" w:pos="1083"/>
        </w:tabs>
        <w:spacing w:after="0"/>
        <w:ind w:left="1077" w:hanging="357"/>
      </w:pPr>
      <w:r>
        <w:t xml:space="preserve">requirements for modifications to Plant and/or Apparatus e.g. changes to Protection Apparatus; </w:t>
      </w:r>
    </w:p>
    <w:p w14:paraId="46F8C963" w14:textId="77777777" w:rsidR="00805B19" w:rsidRDefault="00805B19" w:rsidP="00A11C82">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A11C82">
      <w:pPr>
        <w:pStyle w:val="Heading4"/>
        <w:numPr>
          <w:ilvl w:val="0"/>
          <w:numId w:val="26"/>
        </w:numPr>
        <w:tabs>
          <w:tab w:val="clear" w:pos="360"/>
          <w:tab w:val="num" w:pos="1083"/>
        </w:tabs>
        <w:ind w:left="1083"/>
      </w:pPr>
      <w:r>
        <w:t>other operational information relevant to the Operational Switching.</w:t>
      </w:r>
    </w:p>
    <w:p w14:paraId="6B1A8996" w14:textId="3B9C106E" w:rsidR="00805B19" w:rsidRDefault="00F51AAE" w:rsidP="00A11C82">
      <w:pPr>
        <w:pStyle w:val="Heading4"/>
        <w:tabs>
          <w:tab w:val="clear" w:pos="0"/>
          <w:tab w:val="num" w:pos="720"/>
        </w:tabs>
        <w:ind w:left="720" w:hanging="720"/>
        <w:jc w:val="both"/>
      </w:pPr>
      <w:r>
        <w:t>3.4.2.2</w:t>
      </w:r>
      <w:r>
        <w:tab/>
      </w:r>
      <w:r w:rsidR="00805B19">
        <w:t xml:space="preserve">Prior to the planned Operational Switching time, </w:t>
      </w:r>
      <w:r w:rsidR="00463BA1">
        <w:t>The Company</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A11C82">
      <w:pPr>
        <w:pStyle w:val="Heading4"/>
        <w:numPr>
          <w:ilvl w:val="0"/>
          <w:numId w:val="27"/>
        </w:numPr>
        <w:tabs>
          <w:tab w:val="clear" w:pos="360"/>
          <w:tab w:val="num" w:pos="1080"/>
        </w:tabs>
        <w:spacing w:after="0"/>
        <w:ind w:left="1080"/>
      </w:pPr>
      <w:r>
        <w:t>any Operational Effect on the Affected Users’ Systems;</w:t>
      </w:r>
    </w:p>
    <w:p w14:paraId="1E3EA2BA" w14:textId="77777777" w:rsidR="00805B19" w:rsidRDefault="00805B19" w:rsidP="00A11C82">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A11C82">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42295968" w:rsidR="00805B19" w:rsidRDefault="00F51AAE" w:rsidP="00A11C82">
      <w:pPr>
        <w:pStyle w:val="Heading4"/>
        <w:tabs>
          <w:tab w:val="clear" w:pos="0"/>
          <w:tab w:val="num" w:pos="720"/>
        </w:tabs>
        <w:ind w:left="720" w:hanging="720"/>
        <w:jc w:val="both"/>
      </w:pPr>
      <w:bookmarkStart w:id="12" w:name="_Ref107187348"/>
      <w:r>
        <w:t>3.4.2.3</w:t>
      </w:r>
      <w:r>
        <w:tab/>
      </w:r>
      <w:bookmarkStart w:id="13" w:name="_Hlk126340073"/>
      <w:r w:rsidR="00463BA1">
        <w:t>The Company</w:t>
      </w:r>
      <w:bookmarkEnd w:id="13"/>
      <w:r w:rsidR="00463BA1">
        <w:t xml:space="preserve"> </w:t>
      </w:r>
      <w:r w:rsidR="00805B19">
        <w:t>shall inform the Affected User(s) of the approximate start time of the Operational Switching and that the relevant TO shall become the operational contact with the Affected User(s) at the affected site for the duration of the Operational Switching.</w:t>
      </w:r>
      <w:bookmarkEnd w:id="12"/>
      <w:r w:rsidR="00805B19">
        <w:rPr>
          <w:i/>
        </w:rPr>
        <w:t xml:space="preserve"> </w:t>
      </w:r>
    </w:p>
    <w:p w14:paraId="7D7CC17B" w14:textId="12F175A9" w:rsidR="00805B19" w:rsidRDefault="00F51AAE" w:rsidP="00A11C82">
      <w:pPr>
        <w:pStyle w:val="Heading4"/>
        <w:tabs>
          <w:tab w:val="clear" w:pos="0"/>
          <w:tab w:val="num" w:pos="720"/>
        </w:tabs>
        <w:ind w:left="720" w:hanging="720"/>
        <w:jc w:val="both"/>
      </w:pPr>
      <w:r>
        <w:t>3.4.2.4</w:t>
      </w:r>
      <w:r>
        <w:tab/>
      </w:r>
      <w:r w:rsidR="00463BA1">
        <w:t xml:space="preserve">The Company </w:t>
      </w:r>
      <w:r w:rsidR="00805B19">
        <w:t>shall develop the proposed Switching Method for the release of the Plant and/or Apparatus required for the Outage(s), taking into account any operational issues</w:t>
      </w:r>
      <w:r w:rsidR="00637CD8">
        <w:t xml:space="preserve">, </w:t>
      </w:r>
      <w:r w:rsidR="00805B19">
        <w:t xml:space="preserve"> or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62DBAAF1" w:rsidR="00805B19" w:rsidRDefault="00F51AAE" w:rsidP="00A11C82">
      <w:pPr>
        <w:pStyle w:val="Heading4"/>
        <w:tabs>
          <w:tab w:val="clear" w:pos="0"/>
          <w:tab w:val="left" w:pos="720"/>
        </w:tabs>
        <w:ind w:left="720" w:hanging="720"/>
        <w:jc w:val="both"/>
      </w:pPr>
      <w:bookmarkStart w:id="14" w:name="_Ref107187330"/>
      <w:r>
        <w:t>3.4.2.5</w:t>
      </w:r>
      <w:r>
        <w:tab/>
      </w:r>
      <w:r w:rsidR="00463BA1">
        <w:t xml:space="preserve">The Company </w:t>
      </w:r>
      <w:r w:rsidR="00805B19">
        <w:t>shall complete part 1, 1.1,</w:t>
      </w:r>
      <w:r w:rsidR="00B957D8">
        <w:t xml:space="preserve"> </w:t>
      </w:r>
      <w:r w:rsidR="00805B19">
        <w:t xml:space="preserve">1.2 and 2.1 of the TSC and </w:t>
      </w:r>
      <w:r w:rsidR="00C12168" w:rsidRPr="00C12168">
        <w:t xml:space="preserve">send the TSC </w:t>
      </w:r>
      <w:r w:rsidR="000222D6">
        <w:t>via a</w:t>
      </w:r>
      <w:r w:rsidR="00C12168" w:rsidRPr="00C12168">
        <w:t xml:space="preserve"> Designated Information Exchange System</w:t>
      </w:r>
      <w:r w:rsidR="00805B19">
        <w:t xml:space="preserve"> to the relevant TO as soon as reasonably practicable.</w:t>
      </w:r>
      <w:bookmarkEnd w:id="14"/>
      <w:r w:rsidR="00805B19">
        <w:t xml:space="preserve"> </w:t>
      </w:r>
    </w:p>
    <w:p w14:paraId="3D81561E" w14:textId="158F027A" w:rsidR="00805B19" w:rsidRDefault="00F51AAE" w:rsidP="00A11C82">
      <w:pPr>
        <w:pStyle w:val="Heading4"/>
        <w:tabs>
          <w:tab w:val="clear" w:pos="0"/>
          <w:tab w:val="left" w:pos="720"/>
        </w:tabs>
        <w:ind w:left="720" w:hanging="720"/>
        <w:jc w:val="both"/>
      </w:pPr>
      <w:r>
        <w:t>3.4.2.6</w:t>
      </w:r>
      <w:r>
        <w:tab/>
      </w:r>
      <w:r w:rsidR="00805B19">
        <w:t xml:space="preserve">On receipt of the TSC the relevant TO shall check the Switching Method and, if necessary, inform </w:t>
      </w:r>
      <w:r w:rsidR="00463BA1">
        <w:t>The Company</w:t>
      </w:r>
      <w:r w:rsidR="00805B19">
        <w:t xml:space="preserve"> of any required alterations. If a change to the TSC is required, either:</w:t>
      </w:r>
    </w:p>
    <w:p w14:paraId="25D17EFD" w14:textId="77777777" w:rsidR="00805B19" w:rsidRDefault="00805B19" w:rsidP="00A11C82">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66BCF72D" w:rsidR="00805B19" w:rsidRDefault="00463BA1" w:rsidP="00A11C82">
      <w:pPr>
        <w:pStyle w:val="Heading4"/>
        <w:numPr>
          <w:ilvl w:val="0"/>
          <w:numId w:val="35"/>
        </w:numPr>
        <w:tabs>
          <w:tab w:val="clear" w:pos="360"/>
          <w:tab w:val="num" w:pos="1080"/>
        </w:tabs>
        <w:ind w:left="1080"/>
        <w:jc w:val="both"/>
      </w:pPr>
      <w:r>
        <w:t>The Company</w:t>
      </w:r>
      <w:r w:rsidR="00805B19">
        <w:t xml:space="preserve"> shall prepare a new TSC, completing and </w:t>
      </w:r>
      <w:r w:rsidR="00A26740">
        <w:t>send</w:t>
      </w:r>
      <w:r w:rsidR="00906139">
        <w:t>ing</w:t>
      </w:r>
      <w:r w:rsidR="00D51864">
        <w:t xml:space="preserve"> </w:t>
      </w:r>
      <w:r w:rsidR="00805B19">
        <w:t xml:space="preserve">the new TSC as described in </w:t>
      </w:r>
      <w:r w:rsidR="00506680">
        <w:t>3.4.2.5</w:t>
      </w:r>
      <w:r w:rsidR="00805B19">
        <w:t>.</w:t>
      </w:r>
    </w:p>
    <w:p w14:paraId="5E7F50ED" w14:textId="48939DD6" w:rsidR="00805B19" w:rsidRDefault="00F51AAE" w:rsidP="00A11C82">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463BA1">
        <w:t xml:space="preserve">The Company </w:t>
      </w:r>
      <w:r w:rsidR="00805B19">
        <w:t xml:space="preserve">to notify Affected User(s) of the proposed change(s) and discuss any relevant issues listed in Section </w:t>
      </w:r>
      <w:r w:rsidR="00506680">
        <w:t>3.4.2.3</w:t>
      </w:r>
      <w:r w:rsidR="00805B19">
        <w:t xml:space="preserve"> with Affected User(s) prior to preparing a new TSC. The Switching Method shall be developed taking into account any further operational issues or requirements raised by the relevant TO or Affected User(s).</w:t>
      </w:r>
    </w:p>
    <w:p w14:paraId="55508503" w14:textId="4064DB72" w:rsidR="00805B19" w:rsidRDefault="00F51AAE" w:rsidP="00A11C82">
      <w:pPr>
        <w:pStyle w:val="Heading4"/>
        <w:tabs>
          <w:tab w:val="clear" w:pos="0"/>
          <w:tab w:val="num" w:pos="720"/>
        </w:tabs>
        <w:ind w:left="720" w:hanging="720"/>
        <w:jc w:val="both"/>
      </w:pPr>
      <w:r>
        <w:t>3.4.2.8</w:t>
      </w:r>
      <w:r>
        <w:tab/>
      </w:r>
      <w:r w:rsidR="00805B19">
        <w:t xml:space="preserve">Prior to commencing the Operational Switching programme (developed by the TO to meet the aims of the Switching Method), the relevant TO shall contact </w:t>
      </w:r>
      <w:r w:rsidR="00EE7D20">
        <w:t xml:space="preserve">The Company </w:t>
      </w:r>
      <w:r w:rsidR="00805B19">
        <w:t xml:space="preserve">and each Party shall complete part 1.3 of the TSC, by exchange of names, date and time. The relevant TO shall then:    </w:t>
      </w:r>
    </w:p>
    <w:p w14:paraId="0D0BBA08" w14:textId="77777777" w:rsidR="00805B19" w:rsidRDefault="00805B19" w:rsidP="00A11C82">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15EC74A3" w14:textId="77777777" w:rsidR="00805B19" w:rsidRDefault="00805B19" w:rsidP="00A11C82">
      <w:pPr>
        <w:pStyle w:val="Heading4"/>
        <w:numPr>
          <w:ilvl w:val="0"/>
          <w:numId w:val="14"/>
        </w:numPr>
        <w:tabs>
          <w:tab w:val="clear" w:pos="360"/>
          <w:tab w:val="num" w:pos="1077"/>
        </w:tabs>
        <w:spacing w:after="0"/>
        <w:ind w:left="1071" w:hanging="357"/>
        <w:jc w:val="both"/>
      </w:pPr>
      <w:r>
        <w:t>become the point of operational contact for the Affected User(s) at the affected site for the duration of the Operational Switching;</w:t>
      </w:r>
    </w:p>
    <w:p w14:paraId="2B435FBE" w14:textId="37E0AA83" w:rsidR="00805B19" w:rsidRDefault="00805B19" w:rsidP="00A11C82">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EE7D20">
        <w:t xml:space="preserve">The Company </w:t>
      </w:r>
      <w:r>
        <w:t xml:space="preserve">to TO; and </w:t>
      </w:r>
    </w:p>
    <w:p w14:paraId="52BCBD49" w14:textId="77777777" w:rsidR="00805B19" w:rsidRDefault="00805B19" w:rsidP="00A11C82">
      <w:pPr>
        <w:pStyle w:val="Heading4"/>
        <w:numPr>
          <w:ilvl w:val="0"/>
          <w:numId w:val="14"/>
        </w:numPr>
        <w:tabs>
          <w:tab w:val="clear" w:pos="360"/>
          <w:tab w:val="num" w:pos="1077"/>
        </w:tabs>
        <w:spacing w:after="0"/>
        <w:ind w:left="1071" w:hanging="357"/>
        <w:jc w:val="both"/>
      </w:pPr>
      <w:r>
        <w:t>implement the Operational Switching programme.</w:t>
      </w:r>
    </w:p>
    <w:p w14:paraId="2DB67B61" w14:textId="77777777" w:rsidR="00805B19" w:rsidRDefault="00805B19" w:rsidP="00A11C82">
      <w:pPr>
        <w:keepNext/>
        <w:keepLines/>
      </w:pPr>
    </w:p>
    <w:p w14:paraId="4CA7F441" w14:textId="77777777" w:rsidR="00805B19" w:rsidRDefault="00F51AAE" w:rsidP="00A11C82">
      <w:pPr>
        <w:pStyle w:val="Heading4"/>
        <w:tabs>
          <w:tab w:val="clear" w:pos="0"/>
          <w:tab w:val="num" w:pos="720"/>
        </w:tabs>
        <w:ind w:left="720" w:hanging="720"/>
        <w:jc w:val="both"/>
      </w:pPr>
      <w:r>
        <w:t>3.4.2.9</w:t>
      </w:r>
      <w:r>
        <w:tab/>
      </w:r>
      <w:r w:rsidR="00805B19">
        <w:t>During an Operational Switching sequence to switch out Plant and/or Apparatus detailed in part 2.1 of the TSC, the TO may decide to leave the respective boundary;</w:t>
      </w:r>
    </w:p>
    <w:p w14:paraId="62524E68" w14:textId="77777777" w:rsidR="00805B19" w:rsidRDefault="00805B19" w:rsidP="00A11C82">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A11C82">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3EEE632E" w:rsidR="00805B19" w:rsidRDefault="00F51AAE" w:rsidP="00A11C82">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EE7D20">
        <w:t>The Company</w:t>
      </w:r>
      <w:r w:rsidR="00805B19">
        <w:t xml:space="preserve">. The TO shall then notify </w:t>
      </w:r>
      <w:r w:rsidR="00EE7D20">
        <w:t xml:space="preserve">The </w:t>
      </w:r>
      <w:r w:rsidR="00C21D00">
        <w:t xml:space="preserve">Company </w:t>
      </w:r>
      <w:r w:rsidR="00805B19">
        <w:t>that the Operational Switching programme has been completed.</w:t>
      </w:r>
    </w:p>
    <w:p w14:paraId="3342482B" w14:textId="77777777" w:rsidR="00805B19" w:rsidRDefault="00F51AAE" w:rsidP="00A11C82">
      <w:pPr>
        <w:pStyle w:val="Heading4"/>
        <w:tabs>
          <w:tab w:val="clear" w:pos="0"/>
          <w:tab w:val="num" w:pos="720"/>
        </w:tabs>
        <w:spacing w:after="240"/>
        <w:ind w:left="720" w:hanging="720"/>
        <w:jc w:val="both"/>
      </w:pPr>
      <w:r>
        <w:t xml:space="preserve">3.4.2.11 </w:t>
      </w:r>
      <w:r w:rsidR="00805B19">
        <w:t>Part 2.2 of the TSC shall be completed by both Parties through exchange of names, date and time, which transfers operational control of the Plant and/or Apparatus detailed in part 2.1 to the relevant TO. Earthing devices shall not be applied or safety documents issued until part 2.2 of the TSC has been completed.</w:t>
      </w:r>
    </w:p>
    <w:p w14:paraId="10D75CC3" w14:textId="77777777" w:rsidR="000C7CA0" w:rsidRPr="000C7CA0" w:rsidRDefault="000C7CA0" w:rsidP="00A11C82">
      <w:pPr>
        <w:keepNext/>
      </w:pPr>
    </w:p>
    <w:p w14:paraId="310E4EBA" w14:textId="77777777" w:rsidR="00805B19" w:rsidRDefault="00F51AAE" w:rsidP="00A11C82">
      <w:pPr>
        <w:pStyle w:val="Heading3"/>
        <w:ind w:left="720" w:hanging="720"/>
        <w:jc w:val="both"/>
        <w:rPr>
          <w:b/>
        </w:rPr>
      </w:pPr>
      <w:r>
        <w:rPr>
          <w:b/>
        </w:rPr>
        <w:t>3.4.3</w:t>
      </w:r>
      <w:r>
        <w:rPr>
          <w:b/>
        </w:rPr>
        <w:tab/>
      </w:r>
      <w:r w:rsidR="00805B19">
        <w:rPr>
          <w:b/>
        </w:rPr>
        <w:t>Change of Conditions</w:t>
      </w:r>
    </w:p>
    <w:p w14:paraId="0CEEFDA8" w14:textId="6DEC86B3" w:rsidR="00805B19" w:rsidRDefault="00F51AAE" w:rsidP="00A11C82">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497A3C">
        <w:t>3.15</w:t>
      </w:r>
      <w:r w:rsidR="00805B19">
        <w:fldChar w:fldCharType="end"/>
      </w:r>
      <w:r w:rsidR="00805B19">
        <w:t xml:space="preserve">) requires the Operational Switching to be delayed or stopped, either </w:t>
      </w:r>
      <w:r w:rsidR="00EE7D20">
        <w:t xml:space="preserve">The Company </w:t>
      </w:r>
      <w:r w:rsidR="00805B19">
        <w:t>or the relevant TO (as appropriately agreed between the Parties at the time) shall inform the Affected User(s) as soon as practicable.</w:t>
      </w:r>
    </w:p>
    <w:p w14:paraId="4785BF77" w14:textId="77777777" w:rsidR="00805B19" w:rsidRDefault="00F51AAE" w:rsidP="00A11C82">
      <w:pPr>
        <w:pStyle w:val="Heading3"/>
        <w:jc w:val="both"/>
        <w:rPr>
          <w:b/>
        </w:rPr>
      </w:pPr>
      <w:r>
        <w:rPr>
          <w:b/>
        </w:rPr>
        <w:t>3.4.4</w:t>
      </w:r>
      <w:r>
        <w:rPr>
          <w:b/>
        </w:rPr>
        <w:tab/>
      </w:r>
      <w:r w:rsidR="00805B19">
        <w:rPr>
          <w:b/>
        </w:rPr>
        <w:t>Cross Boundary circuits</w:t>
      </w:r>
    </w:p>
    <w:p w14:paraId="710F233A" w14:textId="26F4C38C" w:rsidR="00805B19" w:rsidRDefault="00F51AAE" w:rsidP="00A11C82">
      <w:pPr>
        <w:pStyle w:val="Heading4"/>
        <w:tabs>
          <w:tab w:val="clear" w:pos="0"/>
          <w:tab w:val="num" w:pos="720"/>
        </w:tabs>
        <w:spacing w:after="240"/>
        <w:ind w:left="720" w:hanging="720"/>
        <w:jc w:val="both"/>
      </w:pPr>
      <w:r>
        <w:t>3.4.4.1</w:t>
      </w:r>
      <w:r>
        <w:tab/>
      </w:r>
      <w:r w:rsidR="00805B19">
        <w:t>Where a circuit crosses a TO:TO or TO:</w:t>
      </w:r>
      <w:r w:rsidR="00F1701F">
        <w:t xml:space="preserve"> </w:t>
      </w:r>
      <w:r w:rsidR="00C21D00">
        <w:t>The Company</w:t>
      </w:r>
      <w:r w:rsidR="00805B19">
        <w:t xml:space="preserve"> boundary, </w:t>
      </w:r>
      <w:r w:rsidR="00EE7D20">
        <w:t>The Company</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particular Party. </w:t>
      </w:r>
    </w:p>
    <w:p w14:paraId="6CC75098" w14:textId="77777777" w:rsidR="00805B19" w:rsidRDefault="00F51AAE" w:rsidP="00A11C82">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A11C82">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A11C82">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A11C82">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A11C82">
      <w:pPr>
        <w:pStyle w:val="Heading4"/>
        <w:tabs>
          <w:tab w:val="clear" w:pos="0"/>
        </w:tabs>
        <w:spacing w:after="0"/>
        <w:ind w:left="1134"/>
        <w:jc w:val="both"/>
      </w:pPr>
    </w:p>
    <w:p w14:paraId="53D18DF3" w14:textId="235E4C1B" w:rsidR="00B94051" w:rsidRDefault="00B94051" w:rsidP="00A11C82">
      <w:pPr>
        <w:pStyle w:val="Heading4"/>
        <w:tabs>
          <w:tab w:val="clear" w:pos="0"/>
          <w:tab w:val="num" w:pos="720"/>
        </w:tabs>
        <w:ind w:left="720" w:hanging="720"/>
        <w:jc w:val="both"/>
      </w:pPr>
      <w:r>
        <w:t>3.4.5.2</w:t>
      </w:r>
      <w:r>
        <w:tab/>
        <w:t>Where changes to the details contained in a TSC are required, for instance when an HVSCC is agreed, a new TSC shall be issued in line with 3.4.5.1 above.</w:t>
      </w:r>
    </w:p>
    <w:p w14:paraId="293F78D9" w14:textId="77777777" w:rsidR="00805B19" w:rsidRDefault="00B94051" w:rsidP="00A11C82">
      <w:pPr>
        <w:pStyle w:val="Heading3"/>
        <w:ind w:left="720" w:hanging="720"/>
        <w:jc w:val="both"/>
        <w:rPr>
          <w:b/>
        </w:rPr>
      </w:pPr>
      <w:bookmarkStart w:id="15" w:name="_Ref107187612"/>
      <w:r>
        <w:rPr>
          <w:b/>
        </w:rPr>
        <w:t>3.4.6</w:t>
      </w:r>
      <w:r>
        <w:rPr>
          <w:b/>
        </w:rPr>
        <w:tab/>
      </w:r>
      <w:r w:rsidR="00805B19">
        <w:rPr>
          <w:b/>
        </w:rPr>
        <w:t>Planned Operational Switching for the Full Return to Service of Plant and/or Apparatus</w:t>
      </w:r>
      <w:bookmarkEnd w:id="15"/>
    </w:p>
    <w:p w14:paraId="030BE0F2" w14:textId="2B7FE801" w:rsidR="00805B19" w:rsidRDefault="00B94051" w:rsidP="00A11C82">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EE7D20">
        <w:t xml:space="preserve">The </w:t>
      </w:r>
      <w:r w:rsidR="00C21D00">
        <w:t xml:space="preserve">Company </w:t>
      </w:r>
      <w:r w:rsidR="00805B19">
        <w:t>of</w:t>
      </w:r>
      <w:r w:rsidR="00320C82">
        <w:t xml:space="preserve"> </w:t>
      </w:r>
      <w:r w:rsidR="00805B19">
        <w:t xml:space="preserve"> the impending return to service of any Plant and/or Apparatus. The TO shall provide </w:t>
      </w:r>
      <w:r w:rsidR="00EE7D20">
        <w:t xml:space="preserve">The </w:t>
      </w:r>
      <w:r w:rsidR="00C21D00">
        <w:t xml:space="preserve">Company </w:t>
      </w:r>
      <w:r w:rsidR="00805B19">
        <w:t xml:space="preserve">with any appropriate information. Both Parties shall evaluate the following, where appropriate: </w:t>
      </w:r>
    </w:p>
    <w:p w14:paraId="79C15BA8" w14:textId="77777777" w:rsidR="00805B19" w:rsidRDefault="00805B19" w:rsidP="00A11C82">
      <w:pPr>
        <w:pStyle w:val="BodyText"/>
        <w:keepNext/>
        <w:keepLines/>
        <w:numPr>
          <w:ilvl w:val="0"/>
          <w:numId w:val="16"/>
        </w:numPr>
        <w:jc w:val="both"/>
      </w:pPr>
      <w:r>
        <w:t>the proposed Switching Method;</w:t>
      </w:r>
    </w:p>
    <w:p w14:paraId="09E641A2" w14:textId="21BDEFB1" w:rsidR="00805B19" w:rsidRDefault="00805B19" w:rsidP="00A11C82">
      <w:pPr>
        <w:pStyle w:val="Heading4"/>
        <w:numPr>
          <w:ilvl w:val="0"/>
          <w:numId w:val="31"/>
        </w:numPr>
        <w:tabs>
          <w:tab w:val="clear" w:pos="360"/>
          <w:tab w:val="num" w:pos="1080"/>
        </w:tabs>
        <w:spacing w:after="0"/>
        <w:ind w:left="1080"/>
        <w:jc w:val="both"/>
      </w:pPr>
      <w:r>
        <w:t xml:space="preserve">in the case of </w:t>
      </w:r>
      <w:r w:rsidR="00EE7D20">
        <w:t>The Company</w:t>
      </w:r>
      <w:r>
        <w:t xml:space="preserve">, </w:t>
      </w:r>
      <w:r w:rsidR="0047706D">
        <w:t>National Electricity Transmission System</w:t>
      </w:r>
      <w:r>
        <w:t xml:space="preserve"> re-configuration requirements;  </w:t>
      </w:r>
    </w:p>
    <w:p w14:paraId="6170A929" w14:textId="77777777" w:rsidR="00805B19" w:rsidRDefault="00805B19" w:rsidP="00A11C82">
      <w:pPr>
        <w:pStyle w:val="BodyText"/>
        <w:keepNext/>
        <w:keepLines/>
        <w:numPr>
          <w:ilvl w:val="0"/>
          <w:numId w:val="16"/>
        </w:numPr>
        <w:jc w:val="both"/>
      </w:pPr>
      <w:r>
        <w:t>in the case of the relevant TO, the impact on their Transmission System;</w:t>
      </w:r>
    </w:p>
    <w:p w14:paraId="3A166469" w14:textId="77777777" w:rsidR="00805B19" w:rsidRDefault="00805B19" w:rsidP="00A11C82">
      <w:pPr>
        <w:pStyle w:val="BodyText"/>
        <w:keepNext/>
        <w:keepLines/>
        <w:numPr>
          <w:ilvl w:val="0"/>
          <w:numId w:val="16"/>
        </w:numPr>
        <w:jc w:val="both"/>
      </w:pPr>
      <w:r>
        <w:t xml:space="preserve">requirements for modifications to Plant and/or Apparatus e.g. changes to Protection Apparatus; </w:t>
      </w:r>
    </w:p>
    <w:p w14:paraId="0816D3CF" w14:textId="77777777" w:rsidR="00805B19" w:rsidRDefault="00805B19" w:rsidP="00A11C82">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rsidP="00A11C82">
      <w:pPr>
        <w:pStyle w:val="BodyText"/>
        <w:keepNext/>
        <w:keepLines/>
        <w:numPr>
          <w:ilvl w:val="0"/>
          <w:numId w:val="16"/>
        </w:numPr>
        <w:spacing w:after="120"/>
        <w:ind w:left="1077" w:hanging="357"/>
        <w:jc w:val="both"/>
      </w:pPr>
      <w:r>
        <w:t>other operational information relevant to the Operational Switching.</w:t>
      </w:r>
    </w:p>
    <w:p w14:paraId="182AE01A" w14:textId="0EA1201D" w:rsidR="00805B19" w:rsidRDefault="00B94051" w:rsidP="00A11C82">
      <w:pPr>
        <w:pStyle w:val="Heading4"/>
        <w:tabs>
          <w:tab w:val="clear" w:pos="0"/>
          <w:tab w:val="num" w:pos="720"/>
        </w:tabs>
        <w:ind w:left="720" w:hanging="720"/>
        <w:jc w:val="both"/>
      </w:pPr>
      <w:bookmarkStart w:id="16" w:name="_Ref107187489"/>
      <w:r>
        <w:t>3.4.6.2</w:t>
      </w:r>
      <w:r>
        <w:tab/>
      </w:r>
      <w:r w:rsidR="00805B19">
        <w:t xml:space="preserve">After receipt of this notification and prior to the planned Operational Switching time, </w:t>
      </w:r>
      <w:r w:rsidR="00A97E6E">
        <w:t>The Company</w:t>
      </w:r>
      <w:r w:rsidR="00805B19">
        <w:t xml:space="preserve"> shall contact Affected User(s) In accordance with GB Grid Code OC7 to discuss:</w:t>
      </w:r>
      <w:bookmarkEnd w:id="16"/>
    </w:p>
    <w:p w14:paraId="3FE3F194" w14:textId="77777777" w:rsidR="00805B19" w:rsidRDefault="00805B19" w:rsidP="00A11C82">
      <w:pPr>
        <w:pStyle w:val="BodyText"/>
        <w:keepNext/>
        <w:keepLines/>
        <w:numPr>
          <w:ilvl w:val="0"/>
          <w:numId w:val="17"/>
        </w:numPr>
        <w:tabs>
          <w:tab w:val="num" w:pos="720"/>
        </w:tabs>
        <w:ind w:left="720" w:firstLine="0"/>
        <w:jc w:val="both"/>
      </w:pPr>
      <w:r>
        <w:t>any Operational Effect on the Affected Users’ Systems;</w:t>
      </w:r>
    </w:p>
    <w:p w14:paraId="26B79415" w14:textId="77777777" w:rsidR="00805B19" w:rsidRDefault="00805B19" w:rsidP="00A11C82">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A11C82">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363B9F88" w:rsidR="00805B19" w:rsidRDefault="00B94051" w:rsidP="00A11C82">
      <w:pPr>
        <w:pStyle w:val="Heading4"/>
        <w:tabs>
          <w:tab w:val="clear" w:pos="0"/>
          <w:tab w:val="num" w:pos="720"/>
        </w:tabs>
        <w:ind w:left="720" w:hanging="720"/>
        <w:jc w:val="both"/>
      </w:pPr>
      <w:r>
        <w:t>3.4.6.3</w:t>
      </w:r>
      <w:r>
        <w:tab/>
      </w:r>
      <w:r w:rsidR="00411232">
        <w:t>The Company</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1BEA4D6B" w:rsidR="00805B19" w:rsidRDefault="00B94051" w:rsidP="00A11C82">
      <w:pPr>
        <w:pStyle w:val="Heading4"/>
        <w:tabs>
          <w:tab w:val="clear" w:pos="0"/>
          <w:tab w:val="num" w:pos="720"/>
        </w:tabs>
        <w:ind w:left="720" w:hanging="720"/>
        <w:jc w:val="both"/>
      </w:pPr>
      <w:r>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411232">
        <w:t>The Company</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411232">
        <w:t>The Company</w:t>
      </w:r>
      <w:r w:rsidR="00805B19">
        <w:t xml:space="preserve">. </w:t>
      </w:r>
    </w:p>
    <w:p w14:paraId="537EDA66" w14:textId="06A8CC81" w:rsidR="00805B19" w:rsidRDefault="00B94051" w:rsidP="00A11C82">
      <w:pPr>
        <w:pStyle w:val="Heading4"/>
        <w:tabs>
          <w:tab w:val="clear" w:pos="0"/>
          <w:tab w:val="num" w:pos="720"/>
        </w:tabs>
        <w:ind w:left="720" w:hanging="720"/>
        <w:jc w:val="both"/>
      </w:pPr>
      <w:r>
        <w:t>3.4.6.5</w:t>
      </w:r>
      <w:r>
        <w:tab/>
      </w:r>
      <w:r w:rsidR="00411232">
        <w:t>The Company</w:t>
      </w:r>
      <w:r w:rsidR="00805B19">
        <w:t xml:space="preserve"> shall develop the proposed Switching Method and complete a new TSC (the </w:t>
      </w:r>
      <w:r w:rsidR="0035045E">
        <w:t>R</w:t>
      </w:r>
      <w:r w:rsidR="00805B19">
        <w:t>eturn TSC) for the return to service of the Plant and/or Apparatus taking into account any operational issues or requirements raised by the relevant TO or Affected User.</w:t>
      </w:r>
    </w:p>
    <w:p w14:paraId="448D5BF0" w14:textId="7D1C9731" w:rsidR="00805B19" w:rsidRDefault="00B94051" w:rsidP="00A11C82">
      <w:pPr>
        <w:pStyle w:val="Heading4"/>
        <w:tabs>
          <w:tab w:val="clear" w:pos="0"/>
          <w:tab w:val="num" w:pos="720"/>
        </w:tabs>
        <w:ind w:left="720" w:hanging="720"/>
        <w:jc w:val="both"/>
      </w:pPr>
      <w:bookmarkStart w:id="17" w:name="_Ref107187468"/>
      <w:r>
        <w:t>3.4.6.6</w:t>
      </w:r>
      <w:r>
        <w:tab/>
      </w:r>
      <w:r w:rsidR="00411232">
        <w:t>The Company</w:t>
      </w:r>
      <w:r w:rsidR="00805B19">
        <w:t xml:space="preserve"> shall complete parts 1, 1.1 and 1.2 of the </w:t>
      </w:r>
      <w:r w:rsidR="0035045E">
        <w:t>R</w:t>
      </w:r>
      <w:r w:rsidR="00805B19">
        <w:t xml:space="preserve">eturn TSC and </w:t>
      </w:r>
      <w:r w:rsidR="00FF0E0E" w:rsidRPr="00FF0E0E">
        <w:t xml:space="preserve">send the return TSC </w:t>
      </w:r>
      <w:r w:rsidR="000222D6">
        <w:t>via a</w:t>
      </w:r>
      <w:r w:rsidR="00FF0E0E" w:rsidRPr="00FF0E0E">
        <w:t xml:space="preserve"> Designated Information Exchange System</w:t>
      </w:r>
      <w:r w:rsidR="007D7B2C">
        <w:t xml:space="preserve"> </w:t>
      </w:r>
      <w:r w:rsidR="00805B19">
        <w:t>to the relevant TO, as soon as reasonably practicable.</w:t>
      </w:r>
      <w:bookmarkEnd w:id="17"/>
    </w:p>
    <w:p w14:paraId="7E0CDAB4" w14:textId="7D293DF1" w:rsidR="00805B19" w:rsidRDefault="00B94051" w:rsidP="00A11C82">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411232">
        <w:t>The Company</w:t>
      </w:r>
      <w:r w:rsidR="00805B19">
        <w:t xml:space="preserve"> of any required alterations. If a change to the </w:t>
      </w:r>
      <w:r w:rsidR="0035045E">
        <w:t>R</w:t>
      </w:r>
      <w:r w:rsidR="00805B19">
        <w:t>eturn TSC is required, either:</w:t>
      </w:r>
    </w:p>
    <w:p w14:paraId="4E2F2765" w14:textId="64FD7881" w:rsidR="00805B19" w:rsidRDefault="00805B19" w:rsidP="00A11C82">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15A2E58C" w:rsidR="00805B19" w:rsidRDefault="00411232" w:rsidP="00A11C82">
      <w:pPr>
        <w:pStyle w:val="Heading4"/>
        <w:numPr>
          <w:ilvl w:val="0"/>
          <w:numId w:val="10"/>
        </w:numPr>
        <w:tabs>
          <w:tab w:val="clear" w:pos="360"/>
          <w:tab w:val="num" w:pos="1080"/>
        </w:tabs>
        <w:ind w:left="1080"/>
        <w:jc w:val="both"/>
      </w:pPr>
      <w:r>
        <w:t>The Company</w:t>
      </w:r>
      <w:r w:rsidR="00805B19">
        <w:t xml:space="preserve"> shall prepare a new </w:t>
      </w:r>
      <w:r w:rsidR="0035045E">
        <w:t>R</w:t>
      </w:r>
      <w:r w:rsidR="00805B19">
        <w:t xml:space="preserve">eturn TSC, completing and </w:t>
      </w:r>
      <w:r w:rsidR="0027114B">
        <w:t>sending</w:t>
      </w:r>
      <w:r w:rsidR="00805B19">
        <w:t xml:space="preserve"> the new </w:t>
      </w:r>
      <w:r w:rsidR="0035045E">
        <w:t>R</w:t>
      </w:r>
      <w:r w:rsidR="00805B19">
        <w:t xml:space="preserve">eturn TSC as described in </w:t>
      </w:r>
      <w:r w:rsidR="00506680">
        <w:t>3.4.6.6</w:t>
      </w:r>
      <w:r w:rsidR="00805B19">
        <w:t>.</w:t>
      </w:r>
    </w:p>
    <w:p w14:paraId="6B10B535" w14:textId="010C880A" w:rsidR="00805B19" w:rsidRDefault="00B94051" w:rsidP="00A11C82">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411232">
        <w:t>The Company</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eturn TSC. The Switching Method shall be developed taking into account any operational issues or requirements raised by the relevant TO or Affected User(s).</w:t>
      </w:r>
    </w:p>
    <w:p w14:paraId="7B04B41B" w14:textId="58CB963D" w:rsidR="00805B19" w:rsidRDefault="00B94051" w:rsidP="00A11C82">
      <w:pPr>
        <w:pStyle w:val="Heading4"/>
        <w:tabs>
          <w:tab w:val="clear" w:pos="0"/>
          <w:tab w:val="num" w:pos="720"/>
        </w:tabs>
        <w:ind w:left="720" w:hanging="720"/>
        <w:jc w:val="both"/>
      </w:pPr>
      <w:r>
        <w:t>3.4.6.9</w:t>
      </w:r>
      <w:r>
        <w:tab/>
      </w:r>
      <w:r w:rsidR="00805B19">
        <w:t xml:space="preserve">Prior to commencing the Operational Switching programme (developed by the TO to meet the aims of the Switching Method), the relevant TO shall contact </w:t>
      </w:r>
      <w:r w:rsidR="00411232">
        <w:t>The Company</w:t>
      </w:r>
      <w:r w:rsidR="00805B19">
        <w:t xml:space="preserve"> and each Party shall complete part 1.3 of the </w:t>
      </w:r>
      <w:r w:rsidR="0035045E">
        <w:t>R</w:t>
      </w:r>
      <w:r w:rsidR="00805B19">
        <w:t xml:space="preserve">eturn TSC, by exchange of names, date and time. The relevant TO shall then:    </w:t>
      </w:r>
    </w:p>
    <w:p w14:paraId="7E7E5855" w14:textId="77777777" w:rsidR="00805B19" w:rsidRDefault="00805B19" w:rsidP="00A11C82">
      <w:pPr>
        <w:pStyle w:val="Heading4"/>
        <w:numPr>
          <w:ilvl w:val="0"/>
          <w:numId w:val="14"/>
        </w:numPr>
        <w:tabs>
          <w:tab w:val="clear" w:pos="360"/>
          <w:tab w:val="num" w:pos="1077"/>
        </w:tabs>
        <w:spacing w:after="0"/>
        <w:ind w:left="1071" w:hanging="357"/>
        <w:jc w:val="both"/>
      </w:pPr>
      <w:r>
        <w:t xml:space="preserve">have control of that Plant and/or Apparatus stated in the TSC; </w:t>
      </w:r>
    </w:p>
    <w:p w14:paraId="500F9DB4" w14:textId="77777777" w:rsidR="00805B19" w:rsidRDefault="00805B19" w:rsidP="00A11C82">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Switching; </w:t>
      </w:r>
    </w:p>
    <w:p w14:paraId="0221E0BB" w14:textId="154F7B41" w:rsidR="00805B19" w:rsidRDefault="00805B19" w:rsidP="00A11C82">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411232">
        <w:t>The Company</w:t>
      </w:r>
      <w:r>
        <w:t xml:space="preserve"> to TO; and </w:t>
      </w:r>
    </w:p>
    <w:p w14:paraId="68B70D58" w14:textId="77777777" w:rsidR="00805B19" w:rsidRDefault="00805B19" w:rsidP="00A11C82">
      <w:pPr>
        <w:pStyle w:val="Heading4"/>
        <w:numPr>
          <w:ilvl w:val="0"/>
          <w:numId w:val="14"/>
        </w:numPr>
        <w:tabs>
          <w:tab w:val="clear" w:pos="360"/>
          <w:tab w:val="num" w:pos="1077"/>
        </w:tabs>
        <w:ind w:left="1071" w:hanging="357"/>
        <w:jc w:val="both"/>
      </w:pPr>
      <w:r>
        <w:t>implement a Operational Switching programme.</w:t>
      </w:r>
    </w:p>
    <w:p w14:paraId="5187D7A4" w14:textId="18DFF724" w:rsidR="00805B19" w:rsidRDefault="00B94051" w:rsidP="00A11C82">
      <w:pPr>
        <w:pStyle w:val="Heading4"/>
        <w:tabs>
          <w:tab w:val="clear" w:pos="0"/>
          <w:tab w:val="num" w:pos="900"/>
        </w:tabs>
        <w:spacing w:after="240"/>
        <w:ind w:left="900" w:hanging="900"/>
        <w:jc w:val="both"/>
      </w:pPr>
      <w:r>
        <w:t>3.4.6.10</w:t>
      </w:r>
      <w:r>
        <w:tab/>
      </w:r>
      <w:r w:rsidR="00805B19">
        <w:t xml:space="preserve">On completion of the Operational Switching programme, the TO shall notify the Affected User(s) of its completion and inform the Affected User(s) that their operational contact is now </w:t>
      </w:r>
      <w:r w:rsidR="00411232">
        <w:t>The Company</w:t>
      </w:r>
      <w:r w:rsidR="00805B19">
        <w:t xml:space="preserve">. The TO shall then notify </w:t>
      </w:r>
      <w:r w:rsidR="00AB6B09">
        <w:t xml:space="preserve">The </w:t>
      </w:r>
      <w:r w:rsidR="00C21D00">
        <w:t xml:space="preserve">Company </w:t>
      </w:r>
      <w:r w:rsidR="00805B19">
        <w:t>tha</w:t>
      </w:r>
      <w:r w:rsidR="00320C82">
        <w:t xml:space="preserve">t </w:t>
      </w:r>
      <w:r w:rsidR="00805B19">
        <w:t xml:space="preserve">Operational Switching programme has been completed. Both Parties shall complete part 3 of the </w:t>
      </w:r>
      <w:r w:rsidR="0035045E">
        <w:t>R</w:t>
      </w:r>
      <w:r w:rsidR="00805B19">
        <w:t xml:space="preserve">eturn TSC, by exchange of names, date and time. </w:t>
      </w:r>
    </w:p>
    <w:p w14:paraId="636883EB" w14:textId="77777777" w:rsidR="00805B19" w:rsidRDefault="00B94051" w:rsidP="00A11C82">
      <w:pPr>
        <w:pStyle w:val="Heading3"/>
        <w:ind w:left="720" w:hanging="720"/>
        <w:jc w:val="both"/>
        <w:rPr>
          <w:b/>
        </w:rPr>
      </w:pPr>
      <w:bookmarkStart w:id="18" w:name="_Ref107187624"/>
      <w:r>
        <w:rPr>
          <w:b/>
        </w:rPr>
        <w:t>3.4.7</w:t>
      </w:r>
      <w:r>
        <w:rPr>
          <w:b/>
        </w:rPr>
        <w:tab/>
      </w:r>
      <w:r w:rsidR="00805B19">
        <w:rPr>
          <w:b/>
        </w:rPr>
        <w:t>Planned Operational Switching for the Partial return to Service of Plant and/or Apparatus</w:t>
      </w:r>
      <w:bookmarkEnd w:id="18"/>
    </w:p>
    <w:p w14:paraId="3B99CA4E" w14:textId="57808354" w:rsidR="00805B19" w:rsidRDefault="00B94051" w:rsidP="00A11C82">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B6B09">
        <w:t>The Company</w:t>
      </w:r>
      <w:r w:rsidR="00805B19">
        <w:t xml:space="preserve"> of the impending return to service of any Plant and/or Apparatus. The TO shall provide </w:t>
      </w:r>
      <w:r w:rsidR="00AB6B09">
        <w:t xml:space="preserve">The </w:t>
      </w:r>
      <w:r w:rsidR="00C21D00">
        <w:t xml:space="preserve">Company </w:t>
      </w:r>
      <w:r w:rsidR="00805B19">
        <w:t xml:space="preserve">with any appropriate information. Both Parties shall evaluate the following, where appropriate: </w:t>
      </w:r>
    </w:p>
    <w:p w14:paraId="15F2D673" w14:textId="77777777" w:rsidR="00805B19" w:rsidRDefault="00805B19" w:rsidP="00A11C82">
      <w:pPr>
        <w:pStyle w:val="BodyText"/>
        <w:keepNext/>
        <w:keepLines/>
        <w:numPr>
          <w:ilvl w:val="0"/>
          <w:numId w:val="16"/>
        </w:numPr>
        <w:jc w:val="both"/>
      </w:pPr>
      <w:r>
        <w:t>the proposed Switching Method;</w:t>
      </w:r>
    </w:p>
    <w:p w14:paraId="2019B187" w14:textId="44CFC002" w:rsidR="00805B19" w:rsidRDefault="00805B19" w:rsidP="00A11C82">
      <w:pPr>
        <w:pStyle w:val="Heading4"/>
        <w:numPr>
          <w:ilvl w:val="0"/>
          <w:numId w:val="31"/>
        </w:numPr>
        <w:tabs>
          <w:tab w:val="clear" w:pos="360"/>
          <w:tab w:val="num" w:pos="1080"/>
        </w:tabs>
        <w:spacing w:after="0"/>
        <w:ind w:left="1080"/>
        <w:jc w:val="both"/>
      </w:pPr>
      <w:r>
        <w:t xml:space="preserve">in the case of </w:t>
      </w:r>
      <w:r w:rsidR="00AB6B09">
        <w:t>The Company</w:t>
      </w:r>
      <w:r>
        <w:t xml:space="preserve">, </w:t>
      </w:r>
      <w:r w:rsidR="0047706D">
        <w:t>National Electricity Transmission System</w:t>
      </w:r>
      <w:r>
        <w:t xml:space="preserve"> re-configuration requirements;  </w:t>
      </w:r>
    </w:p>
    <w:p w14:paraId="14BC40EB" w14:textId="77777777" w:rsidR="00805B19" w:rsidRDefault="00805B19" w:rsidP="00A11C82">
      <w:pPr>
        <w:pStyle w:val="BodyText"/>
        <w:keepNext/>
        <w:keepLines/>
        <w:numPr>
          <w:ilvl w:val="0"/>
          <w:numId w:val="16"/>
        </w:numPr>
        <w:jc w:val="both"/>
      </w:pPr>
      <w:r>
        <w:t xml:space="preserve">in the case of the relevant TO, the impact on their Transmission System;  </w:t>
      </w:r>
    </w:p>
    <w:p w14:paraId="151325AE" w14:textId="77777777" w:rsidR="00805B19" w:rsidRDefault="00805B19" w:rsidP="00A11C82">
      <w:pPr>
        <w:pStyle w:val="BodyText"/>
        <w:keepNext/>
        <w:keepLines/>
        <w:numPr>
          <w:ilvl w:val="0"/>
          <w:numId w:val="16"/>
        </w:numPr>
        <w:jc w:val="both"/>
      </w:pPr>
      <w:r>
        <w:t xml:space="preserve">requirements for modifications to Plant and/or Apparatus e.g. changes to Protection Apparatus; </w:t>
      </w:r>
    </w:p>
    <w:p w14:paraId="1A99416E" w14:textId="77777777" w:rsidR="00805B19" w:rsidRDefault="00805B19" w:rsidP="00A11C82">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046FDBCD" w14:textId="77777777" w:rsidR="00805B19" w:rsidRDefault="00805B19" w:rsidP="00A11C82">
      <w:pPr>
        <w:pStyle w:val="BodyText"/>
        <w:keepNext/>
        <w:keepLines/>
        <w:numPr>
          <w:ilvl w:val="0"/>
          <w:numId w:val="16"/>
        </w:numPr>
        <w:spacing w:after="120"/>
        <w:ind w:left="1077" w:hanging="357"/>
        <w:jc w:val="both"/>
      </w:pPr>
      <w:r>
        <w:t>other operational  information relevant to the Operational Switching.</w:t>
      </w:r>
    </w:p>
    <w:p w14:paraId="524FFBD9" w14:textId="7105F70C" w:rsidR="00805B19" w:rsidRDefault="00B94051" w:rsidP="00A11C82">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B6B09">
        <w:t>The Company</w:t>
      </w:r>
      <w:r w:rsidR="00805B19">
        <w:t xml:space="preserve"> shall contact Affected Users In accordance with GB Grid Code OC7 to discuss:</w:t>
      </w:r>
    </w:p>
    <w:p w14:paraId="617D8C65" w14:textId="77777777" w:rsidR="00805B19" w:rsidRDefault="00805B19" w:rsidP="00A11C82">
      <w:pPr>
        <w:pStyle w:val="BodyText"/>
        <w:keepNext/>
        <w:keepLines/>
        <w:numPr>
          <w:ilvl w:val="0"/>
          <w:numId w:val="17"/>
        </w:numPr>
        <w:jc w:val="both"/>
      </w:pPr>
      <w:r>
        <w:t>any Operational Effect on the Affected Users’ Systems;</w:t>
      </w:r>
    </w:p>
    <w:p w14:paraId="287FF35B" w14:textId="77777777" w:rsidR="00805B19" w:rsidRDefault="00805B19" w:rsidP="00A11C82">
      <w:pPr>
        <w:pStyle w:val="BodyText"/>
        <w:keepNext/>
        <w:keepLines/>
        <w:numPr>
          <w:ilvl w:val="0"/>
          <w:numId w:val="17"/>
        </w:numPr>
        <w:jc w:val="both"/>
      </w:pPr>
      <w:r>
        <w:t>requirements for re-configuration of the Affected Users’ Systems; and/or</w:t>
      </w:r>
    </w:p>
    <w:p w14:paraId="4FA7BCC7" w14:textId="77777777" w:rsidR="00805B19" w:rsidRDefault="00805B19" w:rsidP="00A11C82">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0E61A1D2" w:rsidR="00805B19" w:rsidRDefault="00B94051" w:rsidP="00A11C82">
      <w:pPr>
        <w:pStyle w:val="Heading4"/>
        <w:tabs>
          <w:tab w:val="clear" w:pos="0"/>
          <w:tab w:val="num" w:pos="720"/>
        </w:tabs>
        <w:ind w:left="720" w:hanging="720"/>
        <w:jc w:val="both"/>
      </w:pPr>
      <w:r>
        <w:t>3.4.7.3</w:t>
      </w:r>
      <w:r>
        <w:tab/>
      </w:r>
      <w:r w:rsidR="00AB6B09">
        <w:t xml:space="preserve">The Company </w:t>
      </w:r>
      <w:r w:rsidR="00805B19">
        <w:t>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rsidP="00A11C82">
      <w:pPr>
        <w:pStyle w:val="Heading4"/>
        <w:jc w:val="both"/>
      </w:pPr>
      <w:r>
        <w:t>3.4.7.4</w:t>
      </w:r>
      <w:r>
        <w:tab/>
      </w:r>
      <w:r w:rsidR="00805B19">
        <w:t>In part 3 of the original TSC under the heading ‘exceptions’, the TO shall identify:</w:t>
      </w:r>
    </w:p>
    <w:p w14:paraId="7ABFFBFA" w14:textId="77777777" w:rsidR="00805B19" w:rsidRDefault="00805B19" w:rsidP="00A11C82">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rsidP="00A11C82">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5289B0C8" w:rsidR="00805B19" w:rsidRDefault="00B94051" w:rsidP="00A11C82">
      <w:pPr>
        <w:pStyle w:val="Heading4"/>
        <w:tabs>
          <w:tab w:val="clear" w:pos="0"/>
        </w:tabs>
        <w:ind w:left="720" w:hanging="720"/>
      </w:pPr>
      <w:r>
        <w:t>3.4.7.5</w:t>
      </w:r>
      <w:r>
        <w:tab/>
      </w:r>
      <w:r w:rsidR="00924099">
        <w:t xml:space="preserve">Communicate the above details to </w:t>
      </w:r>
      <w:r w:rsidR="00AB6B09">
        <w:t>The Company</w:t>
      </w:r>
      <w:r w:rsidR="00924099">
        <w:t xml:space="preserve"> who shall a</w:t>
      </w:r>
      <w:r w:rsidR="00CC34C2">
        <w:t>pp</w:t>
      </w:r>
      <w:r w:rsidR="00924099">
        <w:t>end their copy of the relevant TSC accordingly.</w:t>
      </w:r>
      <w:r w:rsidR="00805B19">
        <w:t xml:space="preserve">  </w:t>
      </w:r>
    </w:p>
    <w:p w14:paraId="190CA534" w14:textId="0FF4556F" w:rsidR="00805B19" w:rsidRDefault="00B94051" w:rsidP="00A11C82">
      <w:pPr>
        <w:pStyle w:val="Heading4"/>
        <w:tabs>
          <w:tab w:val="clear" w:pos="0"/>
          <w:tab w:val="num" w:pos="720"/>
        </w:tabs>
        <w:ind w:left="720" w:hanging="720"/>
        <w:jc w:val="both"/>
      </w:pPr>
      <w:r>
        <w:t>3.4.7.6</w:t>
      </w:r>
      <w:r>
        <w:tab/>
      </w:r>
      <w:r w:rsidR="00AB6B09">
        <w:t xml:space="preserve">The Company </w:t>
      </w:r>
      <w:r w:rsidR="00805B19">
        <w:t xml:space="preserve">shall prepare and </w:t>
      </w:r>
      <w:r w:rsidR="0027114B">
        <w:t>send</w:t>
      </w:r>
      <w:r w:rsidR="00805B19">
        <w:t xml:space="preserve"> a new TSC (the Isolation TSC) </w:t>
      </w:r>
      <w:r w:rsidR="000222D6">
        <w:t>via a</w:t>
      </w:r>
      <w:r w:rsidR="001F24E4" w:rsidRPr="001F24E4">
        <w:t xml:space="preserve"> Designated Information Exchange System</w:t>
      </w:r>
      <w:r w:rsidR="001F24E4">
        <w:t xml:space="preserve"> </w:t>
      </w:r>
      <w:r w:rsidR="00805B19">
        <w:t xml:space="preserve">detailing the Plant and/or Apparatus that is to remain on Outage. </w:t>
      </w:r>
    </w:p>
    <w:p w14:paraId="152A766A" w14:textId="77777777" w:rsidR="00805B19" w:rsidRDefault="00B94051" w:rsidP="00A11C82">
      <w:pPr>
        <w:pStyle w:val="Heading4"/>
        <w:tabs>
          <w:tab w:val="clear" w:pos="0"/>
          <w:tab w:val="num" w:pos="720"/>
        </w:tabs>
        <w:ind w:left="720" w:hanging="720"/>
        <w:jc w:val="both"/>
      </w:pPr>
      <w:r>
        <w:t>3.4.7.7</w:t>
      </w:r>
      <w:r>
        <w:tab/>
      </w:r>
      <w:r w:rsidR="00805B19">
        <w:t xml:space="preserve">Part 2.2 of the Isolation TSC shall be completed by both Parties, by exchange of names, date and time. This document is then issued, leaving that Plant and/or Apparatus remaining on Outage under the TO’s control. </w:t>
      </w:r>
    </w:p>
    <w:p w14:paraId="190D6EAB" w14:textId="1AB31973" w:rsidR="00805B19" w:rsidRDefault="00B94051" w:rsidP="00A11C82">
      <w:pPr>
        <w:pStyle w:val="Heading4"/>
        <w:tabs>
          <w:tab w:val="clear" w:pos="0"/>
          <w:tab w:val="num" w:pos="720"/>
        </w:tabs>
        <w:ind w:left="720" w:hanging="720"/>
        <w:jc w:val="both"/>
      </w:pPr>
      <w:r>
        <w:t>3.4.7.8</w:t>
      </w:r>
      <w:r>
        <w:tab/>
      </w:r>
      <w:r w:rsidR="00805B19">
        <w:t xml:space="preserve">Part 3 of the original TSC shall then be completed by </w:t>
      </w:r>
      <w:r w:rsidR="00AB6B09">
        <w:t>The Company</w:t>
      </w:r>
      <w:r w:rsidR="00805B19">
        <w:t xml:space="preserve"> and the TO through the exchange of names, date and time, returning the stated Plant and/or Apparatus to</w:t>
      </w:r>
      <w:r w:rsidR="00685CC6">
        <w:t xml:space="preserve"> The Company</w:t>
      </w:r>
      <w:r w:rsidR="00805B19">
        <w:t>’s control and cancelling that TSC.</w:t>
      </w:r>
    </w:p>
    <w:p w14:paraId="335B4567" w14:textId="3FDCC842" w:rsidR="00805B19" w:rsidRDefault="00B94051" w:rsidP="00A11C82">
      <w:pPr>
        <w:pStyle w:val="Heading4"/>
        <w:tabs>
          <w:tab w:val="clear" w:pos="0"/>
          <w:tab w:val="num" w:pos="720"/>
        </w:tabs>
        <w:ind w:left="720" w:hanging="720"/>
        <w:jc w:val="both"/>
      </w:pPr>
      <w:r>
        <w:t>3.4.7.9</w:t>
      </w:r>
      <w:r>
        <w:tab/>
      </w:r>
      <w:r w:rsidR="00685CC6">
        <w:t xml:space="preserve">The Company </w:t>
      </w:r>
      <w:r w:rsidR="00805B19">
        <w:t>shall develop the proposed Switching Method and complete a new TSC (the Return TSC) for the return to service of the Plant and/or Apparatus that is not remaining on Outage, taking into account any operational issues or requirements raised by the relevant TO or Affected User.</w:t>
      </w:r>
    </w:p>
    <w:p w14:paraId="4F824B7F" w14:textId="22640B18" w:rsidR="00805B19" w:rsidRDefault="00B94051" w:rsidP="00A11C82">
      <w:pPr>
        <w:pStyle w:val="Heading4"/>
        <w:tabs>
          <w:tab w:val="left" w:pos="851"/>
        </w:tabs>
        <w:ind w:left="851" w:hanging="851"/>
        <w:jc w:val="both"/>
      </w:pPr>
      <w:bookmarkStart w:id="19" w:name="_Ref107187518"/>
      <w:r>
        <w:t xml:space="preserve">3.4.7.10 </w:t>
      </w:r>
      <w:r w:rsidR="00685CC6">
        <w:t xml:space="preserve">The Company </w:t>
      </w:r>
      <w:r w:rsidR="00805B19">
        <w:t xml:space="preserve">shall complete parts 1, 1.1 and 1.2 of the Return TSC and </w:t>
      </w:r>
      <w:r w:rsidR="00566364" w:rsidRPr="00566364">
        <w:t xml:space="preserve">send </w:t>
      </w:r>
      <w:r w:rsidR="000222D6">
        <w:t>via a</w:t>
      </w:r>
      <w:r w:rsidR="00566364" w:rsidRPr="00566364">
        <w:t xml:space="preserve"> Designated Information Exchange System</w:t>
      </w:r>
      <w:r w:rsidR="00B36FF1">
        <w:t xml:space="preserve"> </w:t>
      </w:r>
      <w:r w:rsidR="00805B19">
        <w:t>the Return TSC to the relevant TO as soon as reasonably practicable.</w:t>
      </w:r>
      <w:bookmarkEnd w:id="19"/>
    </w:p>
    <w:p w14:paraId="54972120" w14:textId="43B666C8" w:rsidR="00805B19" w:rsidRDefault="00B94051" w:rsidP="00A11C82">
      <w:pPr>
        <w:pStyle w:val="Heading4"/>
        <w:tabs>
          <w:tab w:val="left" w:pos="851"/>
        </w:tabs>
        <w:ind w:left="851" w:hanging="851"/>
        <w:jc w:val="both"/>
      </w:pPr>
      <w:r>
        <w:t xml:space="preserve">3.4.7.11 </w:t>
      </w:r>
      <w:r w:rsidR="00805B19">
        <w:t xml:space="preserve">On receipt of the Return TSC, the relevant TO shall check the Switching Method and, if necessary, inform </w:t>
      </w:r>
      <w:r w:rsidR="00685CC6">
        <w:t xml:space="preserve"> The Company </w:t>
      </w:r>
      <w:r w:rsidR="00805B19">
        <w:t>of any required alterations. If a change to the Return TSC is required, either:</w:t>
      </w:r>
    </w:p>
    <w:p w14:paraId="44DEA83C" w14:textId="77777777" w:rsidR="00805B19" w:rsidRDefault="00805B19" w:rsidP="00A11C82">
      <w:pPr>
        <w:pStyle w:val="Heading4"/>
        <w:numPr>
          <w:ilvl w:val="0"/>
          <w:numId w:val="10"/>
        </w:numPr>
        <w:tabs>
          <w:tab w:val="clear" w:pos="360"/>
          <w:tab w:val="num" w:pos="1083"/>
        </w:tabs>
        <w:spacing w:after="0"/>
        <w:ind w:left="1077" w:hanging="357"/>
        <w:jc w:val="both"/>
      </w:pPr>
      <w:r>
        <w:t>both Parties shall verbally agree any required change(s) to the Return TSC,  modify their copies of the Return TSC accordingly and initial the agreed change(s); or</w:t>
      </w:r>
    </w:p>
    <w:p w14:paraId="2CE8D6F2" w14:textId="13F41075" w:rsidR="00805B19" w:rsidRDefault="00084A57" w:rsidP="00A11C82">
      <w:pPr>
        <w:pStyle w:val="Heading4"/>
        <w:numPr>
          <w:ilvl w:val="0"/>
          <w:numId w:val="10"/>
        </w:numPr>
        <w:tabs>
          <w:tab w:val="clear" w:pos="360"/>
          <w:tab w:val="num" w:pos="1080"/>
        </w:tabs>
        <w:ind w:left="1080"/>
        <w:jc w:val="both"/>
      </w:pPr>
      <w:r>
        <w:t xml:space="preserve">The Company </w:t>
      </w:r>
      <w:r w:rsidR="00805B19">
        <w:t xml:space="preserve">shall prepare a new Return TSC, completing and </w:t>
      </w:r>
      <w:r w:rsidR="00B22DD9">
        <w:t>sending</w:t>
      </w:r>
      <w:r w:rsidR="00B36FF1">
        <w:t xml:space="preserve"> </w:t>
      </w:r>
      <w:r w:rsidR="00805B19">
        <w:t xml:space="preserve">the new Return TSC as described in </w:t>
      </w:r>
      <w:r w:rsidR="00506680">
        <w:t>3.4.7.9</w:t>
      </w:r>
      <w:r w:rsidR="00805B19">
        <w:t>.</w:t>
      </w:r>
    </w:p>
    <w:p w14:paraId="7B8AD0E3" w14:textId="49C14925" w:rsidR="00805B19" w:rsidRDefault="00B94051" w:rsidP="00A11C82">
      <w:pPr>
        <w:pStyle w:val="Heading4"/>
        <w:tabs>
          <w:tab w:val="left" w:pos="851"/>
        </w:tabs>
        <w:ind w:left="851" w:hanging="851"/>
        <w:jc w:val="both"/>
      </w:pPr>
      <w:r>
        <w:t xml:space="preserve">3.4.7.12 </w:t>
      </w:r>
      <w:r w:rsidR="00805B19">
        <w:t xml:space="preserve">If the change(s) to the Switching Method are significant, it may be necessary for </w:t>
      </w:r>
      <w:r w:rsidR="00084A57">
        <w:t xml:space="preserve">The Company </w:t>
      </w:r>
      <w:r w:rsidR="00805B19">
        <w:t xml:space="preserve"> to notify the Affected User(s) of the proposed changes and discuss any relevant issues listed in section </w:t>
      </w:r>
      <w:r w:rsidR="00506680">
        <w:t>3.4.6.2</w:t>
      </w:r>
      <w:r w:rsidR="00805B19">
        <w:t xml:space="preserve"> with the Affected User(s) prior to preparing a new Return TSC. The Switching Method shall be developed taking into account any operational issues or requirements raised by the relevant TO or Affected User(s).</w:t>
      </w:r>
    </w:p>
    <w:p w14:paraId="177C7F8A" w14:textId="171FFCF1" w:rsidR="00805B19" w:rsidRDefault="00B94051" w:rsidP="00A11C82">
      <w:pPr>
        <w:pStyle w:val="Heading4"/>
        <w:tabs>
          <w:tab w:val="left" w:pos="851"/>
        </w:tabs>
        <w:ind w:left="851" w:hanging="851"/>
        <w:jc w:val="both"/>
      </w:pPr>
      <w:r>
        <w:t>3.4.7.13</w:t>
      </w:r>
      <w:r>
        <w:tab/>
      </w:r>
      <w:r w:rsidR="00805B19">
        <w:t xml:space="preserve">Prior to commencing the Operational Switching programme (developed by the TO to meet the aims of the Switching Method), the relevant TO shall contact </w:t>
      </w:r>
      <w:r w:rsidR="00084A57">
        <w:t>The Company</w:t>
      </w:r>
      <w:r w:rsidR="00805B19">
        <w:t xml:space="preserve"> and each Party shall complete part 1.3 of the Return (or new Return) TSC, by exchange of names, date and time. The relevant TO shall then:    </w:t>
      </w:r>
    </w:p>
    <w:p w14:paraId="1E359A57" w14:textId="77777777" w:rsidR="00805B19" w:rsidRDefault="00805B19" w:rsidP="00A11C82">
      <w:pPr>
        <w:pStyle w:val="Heading4"/>
        <w:numPr>
          <w:ilvl w:val="0"/>
          <w:numId w:val="14"/>
        </w:numPr>
        <w:tabs>
          <w:tab w:val="clear" w:pos="360"/>
          <w:tab w:val="num" w:pos="1214"/>
        </w:tabs>
        <w:spacing w:after="0"/>
        <w:ind w:left="1208" w:hanging="357"/>
        <w:jc w:val="both"/>
      </w:pPr>
      <w:r>
        <w:t xml:space="preserve">have control of that Plant and/or Apparatus stated in the TSC; </w:t>
      </w:r>
    </w:p>
    <w:p w14:paraId="096EC0D8" w14:textId="77777777" w:rsidR="00805B19" w:rsidRDefault="00805B19" w:rsidP="00A11C82">
      <w:pPr>
        <w:pStyle w:val="Heading4"/>
        <w:numPr>
          <w:ilvl w:val="0"/>
          <w:numId w:val="14"/>
        </w:numPr>
        <w:tabs>
          <w:tab w:val="clear" w:pos="360"/>
          <w:tab w:val="num" w:pos="1214"/>
        </w:tabs>
        <w:spacing w:after="0"/>
        <w:ind w:left="1208" w:hanging="357"/>
        <w:jc w:val="both"/>
      </w:pPr>
      <w:r>
        <w:t>become the point of operational contact for the Affected User(s) at the affected site for the duration of the Operational Switching;</w:t>
      </w:r>
    </w:p>
    <w:p w14:paraId="78E8CBA6" w14:textId="040FA62F" w:rsidR="00805B19" w:rsidRDefault="00805B19" w:rsidP="00A11C82">
      <w:pPr>
        <w:pStyle w:val="Heading4"/>
        <w:numPr>
          <w:ilvl w:val="0"/>
          <w:numId w:val="14"/>
        </w:numPr>
        <w:tabs>
          <w:tab w:val="clear" w:pos="360"/>
          <w:tab w:val="num" w:pos="1214"/>
        </w:tabs>
        <w:spacing w:after="0"/>
        <w:ind w:left="1208" w:hanging="357"/>
        <w:jc w:val="both"/>
      </w:pPr>
      <w:r>
        <w:t xml:space="preserve">notify the Affected User(s) of the change in operational  contact from </w:t>
      </w:r>
      <w:r w:rsidR="00084A57">
        <w:t xml:space="preserve">The Company </w:t>
      </w:r>
      <w:r>
        <w:t xml:space="preserve">to TO; and </w:t>
      </w:r>
    </w:p>
    <w:p w14:paraId="15D98D74" w14:textId="77777777" w:rsidR="00805B19" w:rsidRDefault="00805B19" w:rsidP="00A11C82">
      <w:pPr>
        <w:pStyle w:val="Heading4"/>
        <w:numPr>
          <w:ilvl w:val="0"/>
          <w:numId w:val="14"/>
        </w:numPr>
        <w:tabs>
          <w:tab w:val="clear" w:pos="360"/>
          <w:tab w:val="num" w:pos="1214"/>
        </w:tabs>
        <w:ind w:left="1208" w:hanging="357"/>
        <w:jc w:val="both"/>
      </w:pPr>
      <w:r>
        <w:t>implement a Operational Switching programme.</w:t>
      </w:r>
    </w:p>
    <w:p w14:paraId="56144F37" w14:textId="265BCD5E" w:rsidR="00C83AA6" w:rsidRDefault="00B94051" w:rsidP="00A11C82">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084A57">
        <w:t>The Company</w:t>
      </w:r>
      <w:r w:rsidR="00805B19">
        <w:t xml:space="preserve">. The TO shall then notify </w:t>
      </w:r>
      <w:r w:rsidR="005147CD">
        <w:t xml:space="preserve">The Company </w:t>
      </w:r>
      <w:r w:rsidR="00805B19">
        <w:t xml:space="preserve">that the Operational Switching programme has been completed. Both Parties shall complete part 3 of the Return (or new Return) TSC, by exchange of names, date and </w:t>
      </w:r>
      <w:r w:rsidR="00C83AA6">
        <w:t>time.</w:t>
      </w:r>
    </w:p>
    <w:p w14:paraId="642FD409" w14:textId="77777777" w:rsidR="00C83AA6" w:rsidRDefault="00C83AA6" w:rsidP="00A11C82">
      <w:pPr>
        <w:pStyle w:val="Heading4"/>
        <w:tabs>
          <w:tab w:val="clear" w:pos="0"/>
        </w:tabs>
      </w:pPr>
    </w:p>
    <w:p w14:paraId="19E63C0E" w14:textId="77777777" w:rsidR="00805B19" w:rsidRDefault="00805B19" w:rsidP="00A11C82">
      <w:pPr>
        <w:pStyle w:val="Heading2"/>
      </w:pPr>
      <w:r w:rsidRPr="00F84987">
        <w:t>Alarms and</w:t>
      </w:r>
      <w:r>
        <w:t>/or Events during Switching</w:t>
      </w:r>
    </w:p>
    <w:p w14:paraId="309AB64F" w14:textId="2AE24FD0" w:rsidR="00805B19" w:rsidRPr="0047706D" w:rsidRDefault="00B94051" w:rsidP="00A11C82">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5147CD">
        <w:t>The Company</w:t>
      </w:r>
      <w:r w:rsidR="00805B19">
        <w:t xml:space="preserve"> to discuss the implications and agree any actions that maybe required. </w:t>
      </w:r>
      <w:r w:rsidR="00805B19" w:rsidRPr="0047706D">
        <w:t>STCP 02-1 Alarm and Event Management shall be followed as appropriate.</w:t>
      </w:r>
    </w:p>
    <w:p w14:paraId="3A50CAA5" w14:textId="48157688" w:rsidR="00805B19" w:rsidRPr="0047706D" w:rsidRDefault="00B94051" w:rsidP="00A11C82">
      <w:pPr>
        <w:pStyle w:val="Heading3"/>
        <w:ind w:left="720" w:hanging="720"/>
        <w:jc w:val="both"/>
      </w:pPr>
      <w:r>
        <w:t>3.5.2</w:t>
      </w:r>
      <w:r>
        <w:tab/>
      </w:r>
      <w:r w:rsidR="00805B19" w:rsidRPr="0047706D">
        <w:t xml:space="preserve">If, during Operational Switching, </w:t>
      </w:r>
      <w:r w:rsidR="005147CD">
        <w:t>The Company</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497A3C">
        <w:t>3.15</w:t>
      </w:r>
      <w:r w:rsidR="00805B19" w:rsidRPr="0047706D">
        <w:fldChar w:fldCharType="end"/>
      </w:r>
      <w:r w:rsidR="00805B19" w:rsidRPr="0047706D">
        <w:t xml:space="preserve">). </w:t>
      </w:r>
      <w:r w:rsidR="005147CD">
        <w:t xml:space="preserve">The Company </w:t>
      </w:r>
      <w:r w:rsidR="00805B19" w:rsidRPr="0047706D">
        <w:t>shall contact the relevant TO to discuss and agree any actions that may be required. STCP 02-1 Alarm and Event Management shall be followed as appropriate.</w:t>
      </w:r>
    </w:p>
    <w:p w14:paraId="487ADC88" w14:textId="77777777" w:rsidR="00805B19" w:rsidRDefault="00B94051" w:rsidP="00A11C82">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rsidP="00A11C82">
      <w:pPr>
        <w:pStyle w:val="Heading4"/>
        <w:numPr>
          <w:ilvl w:val="0"/>
          <w:numId w:val="18"/>
        </w:numPr>
        <w:spacing w:after="0"/>
        <w:jc w:val="both"/>
      </w:pPr>
      <w:r>
        <w:t xml:space="preserve">initiating any quenching schemes (automatic or manual); or </w:t>
      </w:r>
    </w:p>
    <w:p w14:paraId="235AC9C1" w14:textId="77777777" w:rsidR="00805B19" w:rsidRDefault="00805B19" w:rsidP="00A11C82">
      <w:pPr>
        <w:pStyle w:val="Heading4"/>
        <w:numPr>
          <w:ilvl w:val="0"/>
          <w:numId w:val="18"/>
        </w:numPr>
        <w:ind w:left="1077" w:hanging="357"/>
        <w:jc w:val="both"/>
      </w:pPr>
      <w:r>
        <w:t>manually open</w:t>
      </w:r>
      <w:r w:rsidR="00DB6AAE">
        <w:t>ing</w:t>
      </w:r>
      <w:r>
        <w:t xml:space="preserve"> the respective disconnector(s), as appropriate.</w:t>
      </w:r>
    </w:p>
    <w:p w14:paraId="6CFAB42C" w14:textId="5E6F2444" w:rsidR="00805B19" w:rsidRDefault="00B94051" w:rsidP="00A11C82">
      <w:pPr>
        <w:pStyle w:val="Heading3"/>
        <w:suppressLineNumbers/>
        <w:ind w:left="720" w:hanging="720"/>
        <w:jc w:val="both"/>
      </w:pPr>
      <w:r>
        <w:t>3..5.4</w:t>
      </w:r>
      <w:r>
        <w:tab/>
      </w:r>
      <w:r w:rsidR="00805B19">
        <w:t xml:space="preserve">As soon as is reasonably practicable the TO shall notify </w:t>
      </w:r>
      <w:r w:rsidR="005147CD">
        <w:t>The Company</w:t>
      </w:r>
      <w:r w:rsidR="00805B19">
        <w:t xml:space="preserve"> of the occurrence of ferro-resonance conditions and any actions taken. </w:t>
      </w:r>
    </w:p>
    <w:p w14:paraId="68DEEBA0" w14:textId="77777777" w:rsidR="00805B19" w:rsidRDefault="00805B19" w:rsidP="00A11C82">
      <w:pPr>
        <w:pStyle w:val="BodyText"/>
        <w:keepNext/>
        <w:keepLines/>
        <w:suppressLineNumbers/>
        <w:rPr>
          <w:i/>
        </w:rPr>
      </w:pPr>
    </w:p>
    <w:p w14:paraId="4B024BD7" w14:textId="77777777" w:rsidR="00805B19" w:rsidRDefault="00805B19" w:rsidP="00A11C82">
      <w:pPr>
        <w:pStyle w:val="Heading2"/>
        <w:suppressLineNumbers/>
      </w:pPr>
      <w:r>
        <w:t>Unplanned Switching</w:t>
      </w:r>
    </w:p>
    <w:p w14:paraId="32245478" w14:textId="77777777" w:rsidR="00805B19" w:rsidRDefault="00B94051" w:rsidP="00A11C82">
      <w:pPr>
        <w:pStyle w:val="Heading3"/>
        <w:jc w:val="both"/>
        <w:rPr>
          <w:b/>
        </w:rPr>
      </w:pPr>
      <w:r>
        <w:rPr>
          <w:b/>
        </w:rPr>
        <w:t>3.6.1</w:t>
      </w:r>
      <w:r>
        <w:rPr>
          <w:b/>
        </w:rPr>
        <w:tab/>
      </w:r>
      <w:r w:rsidR="00805B19">
        <w:rPr>
          <w:b/>
        </w:rPr>
        <w:t>Emergency Switching</w:t>
      </w:r>
    </w:p>
    <w:p w14:paraId="36C93F82" w14:textId="77777777" w:rsidR="00805B19" w:rsidRPr="0047706D" w:rsidRDefault="00B94051" w:rsidP="00A11C82">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68CF22A9" w:rsidR="00805B19" w:rsidRPr="0047706D" w:rsidRDefault="00B94051" w:rsidP="00A11C82">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5147CD">
        <w:t>The Company</w:t>
      </w:r>
      <w:r w:rsidR="00805B19" w:rsidRPr="0047706D">
        <w:t xml:space="preserve"> and/or the Affected User(s) in accordance with the STCP 09-2 Site and Public Safety.</w:t>
      </w:r>
    </w:p>
    <w:p w14:paraId="5A9899DB" w14:textId="77777777" w:rsidR="00805B19" w:rsidRDefault="00B94051" w:rsidP="00A11C82">
      <w:pPr>
        <w:pStyle w:val="Heading4"/>
        <w:tabs>
          <w:tab w:val="clear" w:pos="0"/>
          <w:tab w:val="num" w:pos="720"/>
        </w:tabs>
        <w:ind w:left="720" w:hanging="720"/>
        <w:jc w:val="both"/>
      </w:pPr>
      <w:bookmarkStart w:id="20"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20"/>
    </w:p>
    <w:p w14:paraId="2B534C9D" w14:textId="77777777" w:rsidR="00805B19" w:rsidRDefault="00805B19" w:rsidP="00A11C82">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A11C82">
      <w:pPr>
        <w:pStyle w:val="Heading4"/>
        <w:tabs>
          <w:tab w:val="clear" w:pos="0"/>
          <w:tab w:val="num" w:pos="720"/>
        </w:tabs>
        <w:ind w:left="720" w:hanging="720"/>
      </w:pPr>
      <w:r>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3BD5E6FF" w:rsidR="00805B19" w:rsidRDefault="00B94051" w:rsidP="00A11C82">
      <w:pPr>
        <w:pStyle w:val="Heading4"/>
        <w:tabs>
          <w:tab w:val="clear" w:pos="0"/>
          <w:tab w:val="num" w:pos="720"/>
        </w:tabs>
        <w:ind w:left="720" w:hanging="720"/>
      </w:pPr>
      <w:r>
        <w:t>3.6.1.6</w:t>
      </w:r>
      <w:r>
        <w:tab/>
      </w:r>
      <w:r w:rsidR="00805B19">
        <w:t xml:space="preserve">Where relevant, the TO shall supply </w:t>
      </w:r>
      <w:r w:rsidR="00494D2A">
        <w:t xml:space="preserve">The Company </w:t>
      </w:r>
      <w:r w:rsidR="00805B19">
        <w:t>with appropriate OCLs as soon as practicable.</w:t>
      </w:r>
    </w:p>
    <w:p w14:paraId="2EC63EA5" w14:textId="77777777" w:rsidR="00B94051" w:rsidRPr="00B94051" w:rsidRDefault="00B94051" w:rsidP="00A11C82">
      <w:pPr>
        <w:keepNext/>
        <w:ind w:left="709" w:hanging="709"/>
      </w:pPr>
    </w:p>
    <w:p w14:paraId="065E0D1F" w14:textId="77777777" w:rsidR="00805B19" w:rsidRDefault="00B94051" w:rsidP="00A11C82">
      <w:pPr>
        <w:pStyle w:val="Heading3"/>
        <w:jc w:val="both"/>
        <w:rPr>
          <w:b/>
        </w:rPr>
      </w:pPr>
      <w:r>
        <w:rPr>
          <w:b/>
        </w:rPr>
        <w:t>3.6.2</w:t>
      </w:r>
      <w:r>
        <w:rPr>
          <w:b/>
        </w:rPr>
        <w:tab/>
      </w:r>
      <w:r w:rsidR="00805B19">
        <w:rPr>
          <w:b/>
        </w:rPr>
        <w:t>Post fault Operational Switching</w:t>
      </w:r>
    </w:p>
    <w:p w14:paraId="612A152F" w14:textId="1224707A" w:rsidR="00805B19" w:rsidRDefault="00B94051" w:rsidP="00A11C82">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494D2A">
        <w:t xml:space="preserve">The Company </w:t>
      </w:r>
      <w:r w:rsidR="00805B19">
        <w:t>shall contact the relevant TO to evaluate the Operational Effects.</w:t>
      </w:r>
    </w:p>
    <w:p w14:paraId="267B8B63" w14:textId="448A3C51" w:rsidR="00805B19" w:rsidRDefault="00B94051" w:rsidP="00A11C82">
      <w:pPr>
        <w:pStyle w:val="Heading4"/>
        <w:tabs>
          <w:tab w:val="clear" w:pos="0"/>
          <w:tab w:val="num" w:pos="720"/>
        </w:tabs>
        <w:ind w:left="720" w:hanging="720"/>
        <w:jc w:val="both"/>
      </w:pPr>
      <w:r>
        <w:t>3.6.2.2</w:t>
      </w:r>
      <w:r>
        <w:tab/>
      </w:r>
      <w:r w:rsidR="006218B5">
        <w:t xml:space="preserve">The Company </w:t>
      </w:r>
      <w:r w:rsidR="00805B19">
        <w:t>shall contact the Affected User(s) In accordance with GB Grid Code OC7 to discuss:</w:t>
      </w:r>
    </w:p>
    <w:p w14:paraId="6C9F0A3D" w14:textId="77777777" w:rsidR="00805B19" w:rsidRDefault="00805B19" w:rsidP="00A11C82">
      <w:pPr>
        <w:pStyle w:val="Heading4"/>
        <w:numPr>
          <w:ilvl w:val="0"/>
          <w:numId w:val="27"/>
        </w:numPr>
        <w:spacing w:after="0"/>
        <w:ind w:left="1077" w:hanging="357"/>
        <w:jc w:val="both"/>
      </w:pPr>
      <w:r>
        <w:t>any Operational Effect on the Affected Users’ Systems;</w:t>
      </w:r>
    </w:p>
    <w:p w14:paraId="2C58A59F" w14:textId="77777777" w:rsidR="00805B19" w:rsidRDefault="00805B19" w:rsidP="00A11C82">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A11C82">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0638BA95" w:rsidR="00805B19" w:rsidRDefault="00B94051" w:rsidP="00A11C82">
      <w:pPr>
        <w:pStyle w:val="Heading4"/>
        <w:tabs>
          <w:tab w:val="clear" w:pos="0"/>
          <w:tab w:val="num" w:pos="720"/>
        </w:tabs>
        <w:ind w:left="720" w:hanging="720"/>
        <w:jc w:val="both"/>
      </w:pPr>
      <w:r>
        <w:t>3.6.2.3</w:t>
      </w:r>
      <w:r>
        <w:tab/>
      </w:r>
      <w:r w:rsidR="006218B5">
        <w:t>The Company</w:t>
      </w:r>
      <w:r w:rsidR="00805B19">
        <w:t xml:space="preserve"> shall take into account any operational issues or requirements raised by the Affected User(s) in its evaluation of the Operational Effects.</w:t>
      </w:r>
    </w:p>
    <w:p w14:paraId="24D0AE97" w14:textId="77777777" w:rsidR="00805B19" w:rsidRDefault="00B94051" w:rsidP="00A11C82">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5A6343F2" w:rsidR="00805B19" w:rsidRDefault="00B94051" w:rsidP="00A11C82">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6218B5">
        <w:t>The Company</w:t>
      </w:r>
      <w:r w:rsidR="00805B19">
        <w:t xml:space="preserve"> shall complete </w:t>
      </w:r>
      <w:r w:rsidR="00304E47">
        <w:t>a</w:t>
      </w:r>
      <w:r w:rsidR="00805B19">
        <w:t xml:space="preserve"> TSC and </w:t>
      </w:r>
      <w:r w:rsidR="00063F97" w:rsidRPr="00063F97">
        <w:t xml:space="preserve">send the TSC </w:t>
      </w:r>
      <w:r w:rsidR="000222D6">
        <w:t>via a</w:t>
      </w:r>
      <w:r w:rsidR="00063F97" w:rsidRPr="00063F97">
        <w:t xml:space="preserve"> Designated Information Exchange System</w:t>
      </w:r>
      <w:r w:rsidR="0095310F">
        <w:t xml:space="preserve"> </w:t>
      </w:r>
      <w:r w:rsidR="00805B19">
        <w:t xml:space="preserve">to the relevant TO as soon as reasonably practicable. </w:t>
      </w:r>
    </w:p>
    <w:p w14:paraId="425B79B8" w14:textId="46DDBFF9" w:rsidR="00805B19" w:rsidRDefault="00B94051" w:rsidP="00A11C82">
      <w:pPr>
        <w:pStyle w:val="Heading3"/>
        <w:ind w:left="709" w:hanging="709"/>
        <w:jc w:val="both"/>
        <w:rPr>
          <w:b/>
        </w:rPr>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r>
        <w:rPr>
          <w:b/>
        </w:rPr>
        <w:t>3.6.3</w:t>
      </w:r>
      <w:r>
        <w:rPr>
          <w:b/>
        </w:rPr>
        <w:tab/>
      </w:r>
      <w:r w:rsidR="00805B19">
        <w:rPr>
          <w:b/>
        </w:rPr>
        <w:t>Return to Service of faulted Plant and/or Apparatus</w:t>
      </w:r>
    </w:p>
    <w:p w14:paraId="4A5956D1" w14:textId="250616E4" w:rsidR="00805B19" w:rsidRDefault="00B94051" w:rsidP="00A11C82">
      <w:pPr>
        <w:pStyle w:val="Heading4"/>
        <w:tabs>
          <w:tab w:val="clear" w:pos="0"/>
          <w:tab w:val="left" w:pos="720"/>
        </w:tabs>
        <w:ind w:left="720" w:hanging="720"/>
        <w:jc w:val="both"/>
      </w:pPr>
      <w:r>
        <w:t>3.6.3.1</w:t>
      </w:r>
      <w:r>
        <w:tab/>
      </w:r>
      <w:r w:rsidR="00805B19">
        <w:t xml:space="preserve">The relevant TO shall inform </w:t>
      </w:r>
      <w:r w:rsidR="00B25233">
        <w:t xml:space="preserve">The Company </w:t>
      </w:r>
      <w:r w:rsidR="00805B19">
        <w:t>as to whether the faulted Plant and/or Apparatus can be made available for operational service.</w:t>
      </w:r>
    </w:p>
    <w:p w14:paraId="60647AFF" w14:textId="77777777" w:rsidR="00805B19" w:rsidRDefault="00B94051" w:rsidP="00A11C82">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A11C82">
      <w:pPr>
        <w:pStyle w:val="Heading3"/>
        <w:ind w:left="720" w:hanging="720"/>
        <w:jc w:val="both"/>
        <w:rPr>
          <w:b/>
        </w:rPr>
      </w:pPr>
      <w:r>
        <w:rPr>
          <w:b/>
        </w:rPr>
        <w:t>Post Fault Actions</w:t>
      </w:r>
    </w:p>
    <w:p w14:paraId="77406E9D" w14:textId="75A8FF4B" w:rsidR="00805B19" w:rsidRDefault="00805B19" w:rsidP="00A11C82">
      <w:pPr>
        <w:pStyle w:val="Heading4"/>
        <w:tabs>
          <w:tab w:val="clear" w:pos="0"/>
          <w:tab w:val="num" w:pos="720"/>
        </w:tabs>
        <w:ind w:left="720" w:hanging="720"/>
        <w:jc w:val="both"/>
      </w:pPr>
      <w:r>
        <w:t xml:space="preserve">Services Restoration Proposals may be agreed in advance between </w:t>
      </w:r>
      <w:r w:rsidR="00B25233">
        <w:t>The Company</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2E46B88B" w:rsidR="00805B19" w:rsidRDefault="00805B19" w:rsidP="00A11C82">
      <w:pPr>
        <w:pStyle w:val="Heading4"/>
        <w:tabs>
          <w:tab w:val="clear" w:pos="0"/>
          <w:tab w:val="num" w:pos="720"/>
        </w:tabs>
        <w:ind w:left="720" w:hanging="720"/>
        <w:jc w:val="both"/>
      </w:pPr>
      <w:r>
        <w:t xml:space="preserve">Services Restoration Proposals may include post fault and/or special actions that are required as part of an Outage arrangement. These will be confirmed by </w:t>
      </w:r>
      <w:r w:rsidR="00B25233">
        <w:t xml:space="preserve">The </w:t>
      </w:r>
      <w:r w:rsidR="00C21D00">
        <w:t xml:space="preserve">Company </w:t>
      </w:r>
      <w:r>
        <w:t xml:space="preserve">in real time with the appropriate provider. Any changes that could affect planned Outage arrangements should be agreed between TO and </w:t>
      </w:r>
      <w:r w:rsidR="00992A11">
        <w:t xml:space="preserve">The </w:t>
      </w:r>
      <w:r w:rsidR="00C21D00">
        <w:t xml:space="preserve">Company </w:t>
      </w:r>
      <w:r>
        <w:t xml:space="preserve">as they become known. </w:t>
      </w:r>
    </w:p>
    <w:p w14:paraId="27DE02BC" w14:textId="3FC80EB5" w:rsidR="00A05D1E" w:rsidRPr="00D40FC4" w:rsidRDefault="00A05D1E" w:rsidP="00A11C82">
      <w:pPr>
        <w:keepNext/>
        <w:tabs>
          <w:tab w:val="num" w:pos="720"/>
        </w:tabs>
        <w:ind w:left="720" w:hanging="720"/>
      </w:pPr>
      <w:r w:rsidRPr="00D40FC4">
        <w:t xml:space="preserve">3.6.4.3  For post fault  and /or special actions, </w:t>
      </w:r>
      <w:r w:rsidR="00A729FB">
        <w:t xml:space="preserve">The </w:t>
      </w:r>
      <w:r w:rsidR="00C21D00">
        <w:t xml:space="preserve">Company </w:t>
      </w:r>
      <w:r w:rsidRPr="00D40FC4">
        <w:t>and the TO may pre define the action(s) by use of a Post Fault Agreement form (Appendix C).</w:t>
      </w:r>
    </w:p>
    <w:p w14:paraId="0B1BABC2" w14:textId="2BD02FA5" w:rsidR="00805B19" w:rsidRPr="00D40FC4" w:rsidRDefault="00A05D1E" w:rsidP="00A11C82">
      <w:pPr>
        <w:pStyle w:val="Heading4"/>
        <w:tabs>
          <w:tab w:val="clear" w:pos="0"/>
          <w:tab w:val="num" w:pos="720"/>
        </w:tabs>
        <w:ind w:left="720" w:hanging="720"/>
      </w:pPr>
      <w:r w:rsidRPr="00D40FC4">
        <w:t xml:space="preserve">3.6.4.4  </w:t>
      </w:r>
      <w:r w:rsidR="00805B19" w:rsidRPr="00D40FC4">
        <w:t xml:space="preserve">When an Event occurs that has an associated post fault and/or special actions, </w:t>
      </w:r>
      <w:r w:rsidR="00A729FB">
        <w:t>The Company</w:t>
      </w:r>
      <w:r w:rsidR="00805B19" w:rsidRPr="00D40FC4">
        <w:t xml:space="preserve"> and the TO </w:t>
      </w:r>
      <w:r w:rsidR="00A254EF" w:rsidRPr="00D40FC4">
        <w:t>shall</w:t>
      </w:r>
      <w:r w:rsidR="0098486A" w:rsidRPr="00D40FC4">
        <w:t xml:space="preserve"> enact the Post Fault Action agreement form, or</w:t>
      </w:r>
      <w:r w:rsidR="00805B19" w:rsidRPr="00D40FC4">
        <w:t xml:space="preserve"> use a </w:t>
      </w:r>
      <w:r w:rsidR="00A254EF" w:rsidRPr="00D40FC4">
        <w:t>V</w:t>
      </w:r>
      <w:r w:rsidR="00805B19" w:rsidRPr="00D40FC4">
        <w:t>erbal Switching Method. The TO shall then implement the agreed action</w:t>
      </w:r>
      <w:r w:rsidR="0098486A" w:rsidRPr="00D40FC4">
        <w:t>(s)</w:t>
      </w:r>
      <w:r w:rsidR="00805B19" w:rsidRPr="00D40FC4">
        <w:t xml:space="preserve"> and confirm completion to </w:t>
      </w:r>
      <w:r w:rsidR="00021E2B">
        <w:t>The Company</w:t>
      </w:r>
      <w:r w:rsidR="00805B19" w:rsidRPr="00D40FC4">
        <w:t xml:space="preserve">. </w:t>
      </w:r>
    </w:p>
    <w:p w14:paraId="3F98F390" w14:textId="77777777" w:rsidR="00A05D1E" w:rsidRPr="00453745" w:rsidRDefault="00A05D1E" w:rsidP="00A11C82">
      <w:pPr>
        <w:keepNext/>
        <w:rPr>
          <w:i/>
        </w:rPr>
      </w:pPr>
    </w:p>
    <w:p w14:paraId="69C4BD17" w14:textId="77777777" w:rsidR="00805B19" w:rsidRDefault="00805B19" w:rsidP="00A11C82">
      <w:pPr>
        <w:pStyle w:val="Heading2"/>
      </w:pPr>
      <w:r>
        <w:t>System Reconfiguration</w:t>
      </w:r>
    </w:p>
    <w:p w14:paraId="3B971D22" w14:textId="3D39031A" w:rsidR="00805B19" w:rsidRDefault="00E77811" w:rsidP="00A11C82">
      <w:pPr>
        <w:pStyle w:val="Heading3"/>
        <w:ind w:left="720" w:hanging="720"/>
        <w:jc w:val="both"/>
      </w:pPr>
      <w:r>
        <w:t>3.7.1</w:t>
      </w:r>
      <w:r>
        <w:tab/>
      </w:r>
      <w:r w:rsidR="00805B19">
        <w:t xml:space="preserve">Where TO Transmission System re-configuration is required by </w:t>
      </w:r>
      <w:r w:rsidR="00021E2B">
        <w:t xml:space="preserve">The </w:t>
      </w:r>
      <w:r w:rsidR="00C21D00">
        <w:t xml:space="preserve">Company </w:t>
      </w:r>
      <w:r w:rsidR="00805B19">
        <w:t xml:space="preserve">or a TO, a verbal Switching Method may be used if no part of the TO Transmission System needs to be removed from operational service in order for a TO to establish Safety Precautions. </w:t>
      </w:r>
    </w:p>
    <w:p w14:paraId="2F456BE8" w14:textId="77777777" w:rsidR="00805B19" w:rsidRDefault="00E77811" w:rsidP="00A11C82">
      <w:pPr>
        <w:pStyle w:val="Heading3"/>
        <w:ind w:left="720" w:hanging="720"/>
        <w:jc w:val="both"/>
      </w:pPr>
      <w:r>
        <w:t>3.7.2</w:t>
      </w:r>
      <w:r>
        <w:tab/>
      </w:r>
      <w:r w:rsidR="00805B19">
        <w:t xml:space="preserve">If Plant and/or Apparatus needs to be removed from operational service in order for a TO to establish Safety Precautions, the procedure in </w:t>
      </w:r>
      <w:r w:rsidR="00506680">
        <w:t>3.4.2</w:t>
      </w:r>
      <w:r w:rsidR="00805B19">
        <w:t xml:space="preserve"> shall be followed. </w:t>
      </w:r>
    </w:p>
    <w:p w14:paraId="154972DC" w14:textId="1A2C56FF" w:rsidR="00805B19" w:rsidRDefault="00E77811" w:rsidP="00A11C82">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process, and shall in any case allow sufficient time for </w:t>
      </w:r>
      <w:r w:rsidR="00021E2B">
        <w:t xml:space="preserve">The </w:t>
      </w:r>
      <w:r w:rsidR="00C21D00">
        <w:t xml:space="preserve">Company </w:t>
      </w:r>
      <w:r w:rsidR="00805B19">
        <w:t>and relevant TO, to evaluate the proposed actions.</w:t>
      </w:r>
    </w:p>
    <w:p w14:paraId="3DC811A7" w14:textId="33D91C21" w:rsidR="00805B19" w:rsidRDefault="00E77811" w:rsidP="00A11C82">
      <w:pPr>
        <w:pStyle w:val="Heading3"/>
        <w:ind w:left="720" w:hanging="720"/>
        <w:jc w:val="both"/>
      </w:pPr>
      <w:bookmarkStart w:id="21" w:name="_Ref107187670"/>
      <w:r>
        <w:t>3.7.4</w:t>
      </w:r>
      <w:r>
        <w:tab/>
      </w:r>
      <w:r w:rsidR="00805B19">
        <w:t xml:space="preserve">Prior to the planned Operational Switching time, </w:t>
      </w:r>
      <w:r w:rsidR="00021E2B">
        <w:t xml:space="preserve">The </w:t>
      </w:r>
      <w:r w:rsidR="00C21D00">
        <w:t xml:space="preserve">Company </w:t>
      </w:r>
      <w:r w:rsidR="00805B19">
        <w:t>shall also contact the Affected User(s) In accordance with GB Grid Code OC7 to discuss:</w:t>
      </w:r>
      <w:bookmarkEnd w:id="21"/>
    </w:p>
    <w:p w14:paraId="3F5A0231" w14:textId="77777777" w:rsidR="00805B19" w:rsidRDefault="00805B19" w:rsidP="00A11C82">
      <w:pPr>
        <w:pStyle w:val="Heading3"/>
        <w:numPr>
          <w:ilvl w:val="0"/>
          <w:numId w:val="29"/>
        </w:numPr>
        <w:tabs>
          <w:tab w:val="clear" w:pos="360"/>
          <w:tab w:val="num" w:pos="1080"/>
        </w:tabs>
        <w:spacing w:after="0"/>
        <w:ind w:left="1077" w:hanging="357"/>
        <w:jc w:val="both"/>
      </w:pPr>
      <w:r>
        <w:t>any Operational Effect on the Affected User’s’ Systems;</w:t>
      </w:r>
    </w:p>
    <w:p w14:paraId="7B12F96C" w14:textId="77777777" w:rsidR="00805B19" w:rsidRDefault="00805B19" w:rsidP="00A11C82">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A11C82">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69197B54" w:rsidR="00805B19" w:rsidRDefault="00E77811" w:rsidP="00A11C82">
      <w:pPr>
        <w:pStyle w:val="Heading3"/>
        <w:ind w:left="720" w:hanging="720"/>
        <w:jc w:val="both"/>
      </w:pPr>
      <w:r>
        <w:t>3.7.5</w:t>
      </w:r>
      <w:r>
        <w:tab/>
      </w:r>
      <w:r w:rsidR="00021E2B">
        <w:t>The Company</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119D3443" w:rsidR="00805B19" w:rsidRDefault="00E77811" w:rsidP="00A11C82">
      <w:pPr>
        <w:pStyle w:val="Heading3"/>
        <w:spacing w:after="240"/>
        <w:ind w:left="720" w:hanging="720"/>
        <w:jc w:val="both"/>
      </w:pPr>
      <w:r>
        <w:t>3.7.6</w:t>
      </w:r>
      <w:r>
        <w:tab/>
      </w:r>
      <w:r w:rsidR="00021E2B">
        <w:t>The Company</w:t>
      </w:r>
      <w:r w:rsidR="00805B19">
        <w:t xml:space="preserve"> shall develop the proposed Switching Method for the re-configuration of the System, taking into account any operational issues or requirements raised by the TO(s) and/or Affected User(s).  </w:t>
      </w:r>
    </w:p>
    <w:p w14:paraId="7E3D4B43" w14:textId="77777777" w:rsidR="00805B19" w:rsidRDefault="00E77811" w:rsidP="00A11C82">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56EAB3A6" w:rsidR="00805B19" w:rsidRDefault="00E77811" w:rsidP="00A11C82">
      <w:pPr>
        <w:pStyle w:val="Heading3"/>
        <w:spacing w:after="240"/>
        <w:ind w:left="720" w:hanging="720"/>
        <w:jc w:val="both"/>
      </w:pPr>
      <w:r>
        <w:t>3.7.8</w:t>
      </w:r>
      <w:r>
        <w:tab/>
      </w:r>
      <w:r w:rsidR="00805B19">
        <w:t xml:space="preserve">The relevant TO shall check the Switching Method and, if necessary, inform </w:t>
      </w:r>
      <w:r w:rsidR="00021E2B">
        <w:t>The Company</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22EA58F4" w:rsidR="00805B19" w:rsidRDefault="00E77811" w:rsidP="00A11C82">
      <w:pPr>
        <w:pStyle w:val="Heading3"/>
        <w:spacing w:after="240"/>
        <w:ind w:left="720" w:hanging="720"/>
        <w:jc w:val="both"/>
      </w:pPr>
      <w:r>
        <w:t>3.7.9</w:t>
      </w:r>
      <w:r>
        <w:tab/>
      </w:r>
      <w:r w:rsidR="00805B19">
        <w:t xml:space="preserve">If the change(s) to the Switching Method are significant, it may be necessary for </w:t>
      </w:r>
      <w:r w:rsidR="001F5250">
        <w:t xml:space="preserve">The Company </w:t>
      </w:r>
      <w:r w:rsidR="00805B19">
        <w:t xml:space="preserve">to notify Affected User(s) of the proposed changes and discuss any relevant issues as listed in </w:t>
      </w:r>
      <w:r w:rsidR="00506680">
        <w:t>3.7.4</w:t>
      </w:r>
      <w:r w:rsidR="00805B19">
        <w:t xml:space="preserve"> with Affected User(s) prior to agreeing a new Switching Method with the TO.</w:t>
      </w:r>
    </w:p>
    <w:p w14:paraId="10DE8DAD" w14:textId="33B773D7" w:rsidR="00632BE6" w:rsidRDefault="00632BE6" w:rsidP="00A11C82">
      <w:pPr>
        <w:pStyle w:val="Heading3"/>
        <w:spacing w:after="240"/>
        <w:ind w:left="720" w:hanging="720"/>
        <w:jc w:val="both"/>
      </w:pPr>
      <w:r>
        <w:t>3.7.10</w:t>
      </w:r>
      <w:r>
        <w:tab/>
        <w:t xml:space="preserve">In the case of a System Restoration either as a result of a Total Shutdown or Partial Shutdown, the switching arrangements as provided in each Restoration Plan would be followed as provided for in STCP 06-1 and Grid Code OC9, unless a variation to the Restoration Plan is agreed in accordance with Grid Code OC9.4.7.6.3. Switching following termination of Restoration Plans would be carried out upon instructions from </w:t>
      </w:r>
      <w:r w:rsidR="00567A4E">
        <w:t>The Company</w:t>
      </w:r>
      <w:r>
        <w:t>.</w:t>
      </w:r>
    </w:p>
    <w:p w14:paraId="6345ED85" w14:textId="77777777" w:rsidR="00805B19" w:rsidRDefault="00805B19" w:rsidP="00A11C82">
      <w:pPr>
        <w:pStyle w:val="Heading2"/>
        <w:tabs>
          <w:tab w:val="clear" w:pos="851"/>
          <w:tab w:val="num" w:pos="720"/>
        </w:tabs>
        <w:ind w:left="720" w:hanging="720"/>
      </w:pPr>
      <w:r>
        <w:t xml:space="preserve">Voltage Control  </w:t>
      </w:r>
    </w:p>
    <w:p w14:paraId="0CB601AE" w14:textId="0D31B654" w:rsidR="00805B19" w:rsidRPr="009B4459" w:rsidRDefault="00E77811" w:rsidP="00A11C82">
      <w:pPr>
        <w:pStyle w:val="Heading3"/>
        <w:ind w:left="720" w:hanging="720"/>
        <w:jc w:val="both"/>
      </w:pPr>
      <w:r>
        <w:t>3.8.1</w:t>
      </w:r>
      <w:r>
        <w:tab/>
      </w:r>
      <w:r w:rsidR="001F5250">
        <w:t>The Company</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VAr compensators (SVCs) including changes to target voltage and mode of operation, </w:t>
      </w:r>
      <w:r w:rsidR="00477E42" w:rsidRPr="00477E42">
        <w:t xml:space="preserve">may be initiated by </w:t>
      </w:r>
      <w:r w:rsidR="00E37BCB">
        <w:t xml:space="preserve">The Company </w:t>
      </w:r>
      <w:r w:rsidR="00477E42" w:rsidRPr="00477E42">
        <w:t xml:space="preserve">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E37BCB">
        <w:t>The Company</w:t>
      </w:r>
      <w:r w:rsidR="00805B19" w:rsidRPr="009B4459">
        <w:rPr>
          <w:snapToGrid w:val="0"/>
        </w:rPr>
        <w:t xml:space="preserve"> will liaise with the relevant TO to ensure that any actions in this respect are co-ordinated.</w:t>
      </w:r>
    </w:p>
    <w:p w14:paraId="3D6B1513" w14:textId="472C649F" w:rsidR="00B76E16" w:rsidRPr="009B4459" w:rsidRDefault="00E77811" w:rsidP="00A11C82">
      <w:pPr>
        <w:pStyle w:val="Level3Text"/>
        <w:tabs>
          <w:tab w:val="clear" w:pos="720"/>
        </w:tabs>
      </w:pPr>
      <w:r w:rsidRPr="009B4459">
        <w:t>3.8.2</w:t>
      </w:r>
      <w:r w:rsidRPr="009B4459">
        <w:tab/>
      </w:r>
      <w:r w:rsidR="00B76E16" w:rsidRPr="009B4459">
        <w:t xml:space="preserve">Within two minutes of an instruction being received from </w:t>
      </w:r>
      <w:r w:rsidR="00D97480">
        <w:t>The Company</w:t>
      </w:r>
      <w:r w:rsidR="00B76E16" w:rsidRPr="009B4459">
        <w:t xml:space="preserve"> relating to Reactive Power at the Interface Point, OFTOs will comply with such instruction.</w:t>
      </w:r>
    </w:p>
    <w:p w14:paraId="501461D4" w14:textId="3DE68B76" w:rsidR="00805B19" w:rsidRPr="009B4459" w:rsidRDefault="00E77811" w:rsidP="00A11C82">
      <w:pPr>
        <w:pStyle w:val="Heading3"/>
        <w:ind w:left="720" w:hanging="720"/>
      </w:pPr>
      <w:r w:rsidRPr="009B4459">
        <w:t>3.8.3</w:t>
      </w:r>
      <w:r w:rsidRPr="009B4459">
        <w:tab/>
      </w:r>
      <w:r w:rsidR="00D97480">
        <w:t xml:space="preserve">The Company </w:t>
      </w:r>
      <w:r w:rsidR="00805B19" w:rsidRPr="009B4459">
        <w:t xml:space="preserve">and a relevant TO may agree voltage control actions to be undertaken by that TO. In such cases, </w:t>
      </w:r>
      <w:r w:rsidR="00D97480">
        <w:t xml:space="preserve">The Company </w:t>
      </w:r>
      <w:r w:rsidR="00805B19" w:rsidRPr="009B4459">
        <w:t>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A11C82">
      <w:pPr>
        <w:pStyle w:val="Heading4"/>
        <w:ind w:left="720" w:hanging="720"/>
      </w:pPr>
      <w:r>
        <w:t>3.8.3.1</w:t>
      </w:r>
      <w:r>
        <w:tab/>
      </w:r>
      <w:r w:rsidR="00805B19">
        <w:t xml:space="preserve">The relevant TO shall use reasonable endeavours to maintain the voltage within agreed dead bands, by tapping of the relevant transformers only. </w:t>
      </w:r>
    </w:p>
    <w:p w14:paraId="6415567F" w14:textId="50810083" w:rsidR="00805B19" w:rsidRDefault="00E77811" w:rsidP="00A11C82">
      <w:pPr>
        <w:pStyle w:val="Heading4"/>
        <w:tabs>
          <w:tab w:val="clear" w:pos="0"/>
          <w:tab w:val="left" w:pos="720"/>
        </w:tabs>
        <w:ind w:left="720" w:hanging="720"/>
      </w:pPr>
      <w:r>
        <w:t>3.8.3.2</w:t>
      </w:r>
      <w:r>
        <w:tab/>
      </w:r>
      <w:r w:rsidR="00805B19">
        <w:t xml:space="preserve">The relevant TO shall notify </w:t>
      </w:r>
      <w:r w:rsidR="00D97480">
        <w:t>The Company</w:t>
      </w:r>
      <w:r w:rsidR="00805B19">
        <w:t xml:space="preserve"> as soon as possible if the TO is unable, or likely to be unable, to maintain voltage within the agreed dead bands, by tapping of the relevant transformers.</w:t>
      </w:r>
    </w:p>
    <w:p w14:paraId="21A4346F" w14:textId="7FFD88D6" w:rsidR="00805B19" w:rsidRDefault="00E77811" w:rsidP="00A11C82">
      <w:pPr>
        <w:pStyle w:val="Heading4"/>
        <w:tabs>
          <w:tab w:val="clear" w:pos="0"/>
          <w:tab w:val="left" w:pos="720"/>
        </w:tabs>
        <w:ind w:left="720" w:hanging="720"/>
      </w:pPr>
      <w:r>
        <w:t>3.8.3.3</w:t>
      </w:r>
      <w:r>
        <w:tab/>
      </w:r>
      <w:r w:rsidR="00805B19">
        <w:t xml:space="preserve">When agreed between </w:t>
      </w:r>
      <w:r w:rsidR="00D97480">
        <w:t>The Company</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rsidP="00A11C82">
      <w:pPr>
        <w:pStyle w:val="Heading2"/>
      </w:pPr>
      <w:r>
        <w:t>Protection Apparatus (other than Busbar Protection Apparatus)</w:t>
      </w:r>
    </w:p>
    <w:p w14:paraId="41EA2650" w14:textId="77777777" w:rsidR="00805B19" w:rsidRDefault="00E77811" w:rsidP="00A11C82">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3C77857C" w:rsidR="00805B19" w:rsidRDefault="00E77811" w:rsidP="00A11C82">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D97480">
        <w:t>The Company</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5048B6BE" w:rsidR="00805B19" w:rsidRDefault="00E77811" w:rsidP="00A11C82">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D97480">
        <w:t>The Company</w:t>
      </w:r>
      <w:r w:rsidR="00805B19">
        <w:t xml:space="preserve"> as soon as reasonable practicable if there is, or likely to be, an impact on the live System.   </w:t>
      </w:r>
    </w:p>
    <w:p w14:paraId="74C280E8" w14:textId="74B0DA77" w:rsidR="00805B19" w:rsidRDefault="00E77811" w:rsidP="00A11C82">
      <w:pPr>
        <w:pStyle w:val="Heading3"/>
        <w:ind w:left="720" w:hanging="720"/>
        <w:jc w:val="both"/>
        <w:rPr>
          <w:b/>
        </w:rPr>
      </w:pPr>
      <w:r>
        <w:rPr>
          <w:b/>
        </w:rPr>
        <w:t>3.9.2</w:t>
      </w:r>
      <w:r>
        <w:rPr>
          <w:b/>
        </w:rPr>
        <w:tab/>
      </w:r>
      <w:r w:rsidR="00805B19">
        <w:rPr>
          <w:b/>
        </w:rPr>
        <w:t xml:space="preserve">Work on Protection Apparatus associated with Plant and/or Apparatus not released to relevant TO (i.e. retained under </w:t>
      </w:r>
      <w:r w:rsidR="00805B19" w:rsidRPr="001F0B63">
        <w:rPr>
          <w:b/>
        </w:rPr>
        <w:t xml:space="preserve"> </w:t>
      </w:r>
      <w:r w:rsidR="001F0B63" w:rsidRPr="00240249">
        <w:rPr>
          <w:b/>
        </w:rPr>
        <w:t>The Company</w:t>
      </w:r>
      <w:r w:rsidR="001F0B63" w:rsidRPr="00B56667">
        <w:t xml:space="preserve"> </w:t>
      </w:r>
      <w:r w:rsidR="00805B19">
        <w:rPr>
          <w:b/>
        </w:rPr>
        <w:t>control)</w:t>
      </w:r>
    </w:p>
    <w:p w14:paraId="64D831D3" w14:textId="77777777" w:rsidR="00805B19" w:rsidRDefault="00E77811" w:rsidP="00A11C82">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rsidP="00A11C82">
      <w:pPr>
        <w:pStyle w:val="Heading4"/>
        <w:jc w:val="both"/>
      </w:pPr>
      <w:r>
        <w:t>3.9.2.2</w:t>
      </w:r>
      <w:r>
        <w:tab/>
      </w:r>
      <w:r w:rsidR="00805B19">
        <w:t>In such cases, the relevant TO shall:</w:t>
      </w:r>
    </w:p>
    <w:p w14:paraId="703E9F32" w14:textId="773D1A4B" w:rsidR="00805B19" w:rsidRDefault="00805B19" w:rsidP="00A11C82">
      <w:pPr>
        <w:pStyle w:val="Heading4"/>
        <w:numPr>
          <w:ilvl w:val="0"/>
          <w:numId w:val="8"/>
        </w:numPr>
        <w:tabs>
          <w:tab w:val="clear" w:pos="360"/>
          <w:tab w:val="num" w:pos="1080"/>
        </w:tabs>
        <w:spacing w:after="0"/>
        <w:ind w:left="1077" w:hanging="357"/>
        <w:jc w:val="both"/>
      </w:pPr>
      <w:r>
        <w:t xml:space="preserve">inform </w:t>
      </w:r>
      <w:r w:rsidR="001F0B63">
        <w:t>The Company</w:t>
      </w:r>
      <w:r>
        <w:t xml:space="preserve"> of any Operational Effect (or potential Operational Effect) of the work or testing on the associated Plant and/or Apparatus;</w:t>
      </w:r>
    </w:p>
    <w:p w14:paraId="2D6E4351" w14:textId="77777777" w:rsidR="00805B19" w:rsidRDefault="00805B19" w:rsidP="00A11C82">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work;</w:t>
      </w:r>
    </w:p>
    <w:p w14:paraId="7A194188" w14:textId="7E26A900" w:rsidR="00805B19" w:rsidRDefault="00805B19" w:rsidP="00A11C82">
      <w:pPr>
        <w:pStyle w:val="Heading4"/>
        <w:numPr>
          <w:ilvl w:val="0"/>
          <w:numId w:val="8"/>
        </w:numPr>
        <w:tabs>
          <w:tab w:val="clear" w:pos="360"/>
          <w:tab w:val="num" w:pos="1080"/>
        </w:tabs>
        <w:spacing w:after="0"/>
        <w:ind w:left="1077" w:hanging="357"/>
        <w:jc w:val="both"/>
      </w:pPr>
      <w:r>
        <w:t xml:space="preserve">inform </w:t>
      </w:r>
      <w:r w:rsidR="002353BD">
        <w:t>The Company</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586FD92B" w:rsidR="00805B19" w:rsidRDefault="00805B19" w:rsidP="00A11C82">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2353BD">
        <w:t>The Company</w:t>
      </w:r>
      <w:r>
        <w:t xml:space="preserve"> shall be recorded by the TO and</w:t>
      </w:r>
      <w:r w:rsidR="002353BD">
        <w:t xml:space="preserve"> The Company</w:t>
      </w:r>
      <w:r>
        <w:t>.</w:t>
      </w:r>
    </w:p>
    <w:p w14:paraId="68E68199" w14:textId="77777777" w:rsidR="00805B19" w:rsidRDefault="00E77811" w:rsidP="00A11C82">
      <w:pPr>
        <w:pStyle w:val="Heading3"/>
        <w:ind w:left="720" w:hanging="720"/>
        <w:jc w:val="both"/>
      </w:pPr>
      <w:r>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rsidP="00A11C82">
      <w:pPr>
        <w:pStyle w:val="Heading3"/>
        <w:jc w:val="both"/>
      </w:pPr>
      <w:r>
        <w:t>3.9.4</w:t>
      </w:r>
      <w:r>
        <w:tab/>
      </w:r>
      <w:r w:rsidR="00805B19" w:rsidRPr="0047706D">
        <w:t>STCP 08-1 Protection Testing</w:t>
      </w:r>
      <w:r w:rsidR="00805B19">
        <w:t xml:space="preserve"> will be followed as applicable.</w:t>
      </w:r>
    </w:p>
    <w:p w14:paraId="115723F8" w14:textId="77777777" w:rsidR="00805B19" w:rsidRDefault="00805B19" w:rsidP="00A11C82">
      <w:pPr>
        <w:pStyle w:val="Heading3"/>
        <w:tabs>
          <w:tab w:val="clear" w:pos="720"/>
        </w:tabs>
        <w:jc w:val="both"/>
      </w:pPr>
      <w:r>
        <w:t xml:space="preserve"> </w:t>
      </w:r>
    </w:p>
    <w:p w14:paraId="574A0A02" w14:textId="77777777" w:rsidR="00805B19" w:rsidRDefault="00805B19" w:rsidP="00A11C82">
      <w:pPr>
        <w:pStyle w:val="Heading2"/>
      </w:pPr>
      <w:r>
        <w:t>Intertrip and/or Protection Signalling Channels</w:t>
      </w:r>
    </w:p>
    <w:p w14:paraId="4E6EE244" w14:textId="55EB30F1" w:rsidR="00805B19" w:rsidRDefault="00E77811" w:rsidP="00A11C82">
      <w:pPr>
        <w:pStyle w:val="Heading3"/>
        <w:spacing w:after="240"/>
        <w:ind w:left="720" w:hanging="720"/>
        <w:jc w:val="both"/>
      </w:pPr>
      <w:r>
        <w:t>3.10.1</w:t>
      </w:r>
      <w:r>
        <w:tab/>
      </w:r>
      <w:r w:rsidR="00805B19">
        <w:t xml:space="preserve">When it is necessary to work on and/or test intertrip and/or Protection signalling channels whilst associated Plant and/or Apparatus remains in operational service the relevant TO shall inform </w:t>
      </w:r>
      <w:r w:rsidR="002353BD">
        <w:t>The Company</w:t>
      </w:r>
      <w:r w:rsidR="00805B19">
        <w:t xml:space="preserve"> of all available relevant information regarding the Operational Effect (or potential Operational Effect) of the proposed action on the TO’s Transmission System prior to the work taking place. </w:t>
      </w:r>
    </w:p>
    <w:p w14:paraId="0EEB27FE" w14:textId="2CF52778" w:rsidR="00805B19" w:rsidRDefault="00E77811" w:rsidP="00A11C82">
      <w:pPr>
        <w:pStyle w:val="Heading3"/>
        <w:spacing w:after="240"/>
        <w:ind w:left="720" w:hanging="720"/>
        <w:jc w:val="both"/>
      </w:pPr>
      <w:r>
        <w:t>3.10.2</w:t>
      </w:r>
      <w:r>
        <w:tab/>
      </w:r>
      <w:r w:rsidR="002353BD">
        <w:t xml:space="preserve">The Company </w:t>
      </w:r>
      <w:r w:rsidR="00805B19">
        <w:t xml:space="preserve">shall consider the Operational Effects on the </w:t>
      </w:r>
      <w:r w:rsidR="0047706D">
        <w:t>National Electricity Transmission System</w:t>
      </w:r>
      <w:r w:rsidR="00805B19">
        <w:t xml:space="preserve">. </w:t>
      </w:r>
    </w:p>
    <w:p w14:paraId="6E69F437" w14:textId="53F7FA83" w:rsidR="00805B19" w:rsidRDefault="00E77811" w:rsidP="00A11C82">
      <w:pPr>
        <w:pStyle w:val="Heading3"/>
        <w:ind w:left="720" w:hanging="720"/>
      </w:pPr>
      <w:r>
        <w:t>3.10.3</w:t>
      </w:r>
      <w:r>
        <w:tab/>
      </w:r>
      <w:r w:rsidR="002353BD">
        <w:t>The Company</w:t>
      </w:r>
      <w:r w:rsidR="00805B19">
        <w:t xml:space="preserve"> shall contact the Affected User(s) In accordance with GB Grid Code OC7 to discuss:</w:t>
      </w:r>
    </w:p>
    <w:p w14:paraId="71CAE3FA" w14:textId="77777777" w:rsidR="00805B19" w:rsidRDefault="00805B19" w:rsidP="00A11C82">
      <w:pPr>
        <w:pStyle w:val="Heading4"/>
        <w:numPr>
          <w:ilvl w:val="0"/>
          <w:numId w:val="27"/>
        </w:numPr>
        <w:spacing w:after="0"/>
        <w:ind w:left="1077" w:hanging="357"/>
        <w:jc w:val="both"/>
      </w:pPr>
      <w:r>
        <w:t>any Operational Effect on the Affected Users’ Systems;</w:t>
      </w:r>
    </w:p>
    <w:p w14:paraId="0F98F3B8" w14:textId="77777777" w:rsidR="00805B19" w:rsidRDefault="00805B19" w:rsidP="00A11C82">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A11C82">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454C35E6" w:rsidR="00805B19" w:rsidRDefault="00E77811" w:rsidP="00A11C82">
      <w:pPr>
        <w:pStyle w:val="Heading3"/>
        <w:spacing w:after="240"/>
        <w:ind w:left="720" w:hanging="720"/>
        <w:jc w:val="both"/>
      </w:pPr>
      <w:r>
        <w:t>3.10.4</w:t>
      </w:r>
      <w:r>
        <w:tab/>
      </w:r>
      <w:r w:rsidR="002353BD">
        <w:t xml:space="preserve">The Company </w:t>
      </w:r>
      <w:r w:rsidR="00805B19">
        <w:t xml:space="preserve">shall take into account any operational issues or requirements raised by the Affected User(s) in its evaluation of the Operational Effects. If any operational issues are considered to be acceptable, </w:t>
      </w:r>
      <w:r w:rsidR="002353BD">
        <w:t>The Company</w:t>
      </w:r>
      <w:r w:rsidR="00805B19">
        <w:t xml:space="preserve"> shall agree to the release of an intertrip and/or Protection signalling channels. </w:t>
      </w:r>
    </w:p>
    <w:p w14:paraId="7DFECB2A" w14:textId="441A9A1C" w:rsidR="00805B19" w:rsidRDefault="00E77811" w:rsidP="00A11C82">
      <w:pPr>
        <w:pStyle w:val="Heading3"/>
        <w:spacing w:after="240"/>
        <w:ind w:left="720" w:hanging="720"/>
        <w:jc w:val="both"/>
      </w:pPr>
      <w:r>
        <w:t>3.10.5</w:t>
      </w:r>
      <w:r>
        <w:tab/>
      </w:r>
      <w:r w:rsidR="00805B19">
        <w:t xml:space="preserve">A verbal Switching Method may be used to release intertrip and/or Protection signalling channels. The procedure in section 3.3.3 shall be followed. </w:t>
      </w:r>
    </w:p>
    <w:p w14:paraId="32C50BA9" w14:textId="77777777" w:rsidR="00805B19" w:rsidRDefault="00E77811" w:rsidP="00A11C82">
      <w:pPr>
        <w:pStyle w:val="Heading3"/>
        <w:ind w:left="720" w:hanging="720"/>
      </w:pPr>
      <w:r>
        <w:t>3.10.6</w:t>
      </w:r>
      <w:r>
        <w:tab/>
      </w:r>
      <w:r w:rsidR="00805B19">
        <w:t xml:space="preserve">The relevant TO will </w:t>
      </w:r>
      <w:r w:rsidR="00805B19" w:rsidRPr="0047706D">
        <w:t>then manage the testing and/or work. STCP 08-1 Protection Testing will be followed as applicable.</w:t>
      </w:r>
    </w:p>
    <w:p w14:paraId="4C5D208B" w14:textId="77777777" w:rsidR="00805B19" w:rsidRDefault="00805B19" w:rsidP="00A11C82">
      <w:pPr>
        <w:pStyle w:val="Heading3"/>
        <w:tabs>
          <w:tab w:val="clear" w:pos="720"/>
        </w:tabs>
      </w:pPr>
    </w:p>
    <w:p w14:paraId="2BB65FA5" w14:textId="77777777" w:rsidR="00805B19" w:rsidRDefault="00805B19" w:rsidP="00A11C82">
      <w:pPr>
        <w:pStyle w:val="Heading2"/>
      </w:pPr>
      <w:r>
        <w:t>Delayed Auto Reclose  (DAR)</w:t>
      </w:r>
    </w:p>
    <w:p w14:paraId="0E800D0B" w14:textId="1841974B" w:rsidR="00805B19" w:rsidRDefault="00E77811" w:rsidP="00A11C82">
      <w:pPr>
        <w:pStyle w:val="Heading3"/>
        <w:ind w:left="720" w:hanging="720"/>
        <w:jc w:val="both"/>
      </w:pPr>
      <w:r>
        <w:t>3.11.1</w:t>
      </w:r>
      <w:r>
        <w:tab/>
      </w:r>
      <w:r w:rsidR="00805B19">
        <w:t xml:space="preserve">If </w:t>
      </w:r>
      <w:r w:rsidR="002353BD">
        <w:t>The Company</w:t>
      </w:r>
      <w:r w:rsidR="00805B19">
        <w:t xml:space="preserve"> or a TO requires a DAR scheme to be switched out of service for operational or safety reasons, they shall contact the TO or </w:t>
      </w:r>
      <w:r w:rsidR="002353BD">
        <w:t>The Company</w:t>
      </w:r>
      <w:r w:rsidR="00805B19">
        <w:t xml:space="preserve">, as appropriate, to request the DAR to be switched out of service. A verbal Switching Method may be used and the procedure in section 3.3.3 shall be followed. </w:t>
      </w:r>
    </w:p>
    <w:p w14:paraId="61811924" w14:textId="654F46DD" w:rsidR="00805B19" w:rsidRDefault="00E77811" w:rsidP="00A11C82">
      <w:pPr>
        <w:pStyle w:val="Heading3"/>
        <w:ind w:left="720" w:hanging="720"/>
        <w:jc w:val="both"/>
      </w:pPr>
      <w:r>
        <w:t>3.11.2</w:t>
      </w:r>
      <w:r>
        <w:tab/>
      </w:r>
      <w:r w:rsidR="00805B19">
        <w:t>Where the DAR scheme is associated with a TO-TO or TO-</w:t>
      </w:r>
      <w:r w:rsidR="00BC42F4">
        <w:t>The Company</w:t>
      </w:r>
      <w:r w:rsidR="00805B19">
        <w:t xml:space="preserve"> cross boundary circuit, </w:t>
      </w:r>
      <w:r w:rsidR="002353BD">
        <w:t>The Company</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A11C82">
      <w:pPr>
        <w:pStyle w:val="Heading3"/>
        <w:tabs>
          <w:tab w:val="clear" w:pos="720"/>
        </w:tabs>
        <w:jc w:val="both"/>
      </w:pPr>
    </w:p>
    <w:p w14:paraId="2A913326" w14:textId="77777777" w:rsidR="00805B19" w:rsidRDefault="00805B19" w:rsidP="00A11C82">
      <w:pPr>
        <w:pStyle w:val="Heading2"/>
      </w:pPr>
      <w:r>
        <w:t xml:space="preserve">Busbar Protection Apparatus </w:t>
      </w:r>
    </w:p>
    <w:p w14:paraId="1F640203" w14:textId="193F385F" w:rsidR="00805B19" w:rsidRDefault="00E77811" w:rsidP="00A11C82">
      <w:pPr>
        <w:pStyle w:val="Heading3"/>
        <w:ind w:left="720" w:hanging="720"/>
        <w:jc w:val="both"/>
      </w:pPr>
      <w:r>
        <w:t>3.12.1</w:t>
      </w:r>
      <w:r>
        <w:tab/>
      </w:r>
      <w:r w:rsidR="00805B19">
        <w:t xml:space="preserve">Unless specifically released (through a verbal Switching Method), busbar Protection Apparatus will remain under the operational control of </w:t>
      </w:r>
      <w:r w:rsidR="007F74BB">
        <w:t>The Company</w:t>
      </w:r>
      <w:r w:rsidR="00805B19">
        <w:t xml:space="preserve"> at all times. No planned work or testing on busbar Protection Apparatus shall be carried out unless the TO has provided confirmation to </w:t>
      </w:r>
      <w:r w:rsidR="007F74BB">
        <w:t>The Company</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7F74BB">
        <w:t>The Company</w:t>
      </w:r>
      <w:r w:rsidR="00805B19">
        <w:t xml:space="preserve"> and the relevant TO(s) will discuss:</w:t>
      </w:r>
    </w:p>
    <w:p w14:paraId="5AADF253" w14:textId="77777777" w:rsidR="00805B19" w:rsidRDefault="00805B19" w:rsidP="00A11C82">
      <w:pPr>
        <w:pStyle w:val="Heading4"/>
        <w:numPr>
          <w:ilvl w:val="0"/>
          <w:numId w:val="15"/>
        </w:numPr>
        <w:tabs>
          <w:tab w:val="clear" w:pos="360"/>
          <w:tab w:val="num" w:pos="1080"/>
        </w:tabs>
        <w:spacing w:after="0"/>
        <w:ind w:left="1077" w:hanging="357"/>
        <w:jc w:val="both"/>
      </w:pPr>
      <w:r>
        <w:t>any measures to be taken as part of the method statement to mitigate any Operational Effects during testing and/or work;</w:t>
      </w:r>
    </w:p>
    <w:p w14:paraId="5E362DB2" w14:textId="77777777" w:rsidR="00805B19" w:rsidRDefault="00805B19" w:rsidP="00A11C82">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rsidP="00A11C82">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A11C82">
      <w:pPr>
        <w:pStyle w:val="Heading3"/>
        <w:ind w:left="720" w:hanging="720"/>
        <w:jc w:val="both"/>
      </w:pPr>
      <w:r>
        <w:t>3.12.2</w:t>
      </w:r>
      <w:r>
        <w:tab/>
      </w:r>
      <w:r w:rsidR="00805B19">
        <w:t xml:space="preserve">Guidance on dealing with busbar Protection faults is outlined in </w:t>
      </w:r>
      <w:r w:rsidR="00805B19" w:rsidRPr="0047706D">
        <w:t>STCP 02-1 Alarm and Event Management</w:t>
      </w:r>
      <w:r w:rsidR="00805B19">
        <w:t xml:space="preserve"> </w:t>
      </w:r>
    </w:p>
    <w:p w14:paraId="7B794811" w14:textId="29C56E71" w:rsidR="00805B19" w:rsidRDefault="00805B19" w:rsidP="00A11C82">
      <w:pPr>
        <w:pStyle w:val="Heading2"/>
      </w:pPr>
      <w:r>
        <w:t>Risk Of Trip</w:t>
      </w:r>
    </w:p>
    <w:p w14:paraId="76CEAB02" w14:textId="713445EF" w:rsidR="00805B19" w:rsidRDefault="00E77811" w:rsidP="00A11C82">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D90D19">
        <w:t>The Company</w:t>
      </w:r>
      <w:r w:rsidR="00805B19">
        <w:t xml:space="preserve">. </w:t>
      </w:r>
      <w:r w:rsidR="00D90D19">
        <w:t>The Company</w:t>
      </w:r>
      <w:r w:rsidR="00805B19">
        <w:t xml:space="preserve"> shall only agree to a risk of trip if</w:t>
      </w:r>
      <w:r w:rsidR="00D90D19">
        <w:t xml:space="preserve"> The Company</w:t>
      </w:r>
      <w:r w:rsidR="00805B19">
        <w:t>:</w:t>
      </w:r>
    </w:p>
    <w:p w14:paraId="71836F39" w14:textId="77777777" w:rsidR="00805B19" w:rsidRDefault="00805B19" w:rsidP="00A11C82">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rsidP="00A11C82">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4B96F82B" w:rsidR="00805B19" w:rsidRDefault="00E77811" w:rsidP="00A11C82">
      <w:pPr>
        <w:pStyle w:val="Heading3"/>
        <w:ind w:left="720" w:hanging="720"/>
        <w:jc w:val="both"/>
      </w:pPr>
      <w:r>
        <w:t>3.13.2</w:t>
      </w:r>
      <w:r>
        <w:tab/>
      </w:r>
      <w:r w:rsidR="00805B19">
        <w:t xml:space="preserve">If Plant and/or Apparatus trips following agreement of a risk of trip, the TO should determine the cause of the trip and report the cause to </w:t>
      </w:r>
      <w:r w:rsidR="009E74BA">
        <w:t>The Company</w:t>
      </w:r>
      <w:r w:rsidR="00805B19">
        <w:t xml:space="preserve"> as soon as reasonable practicable. </w:t>
      </w:r>
    </w:p>
    <w:p w14:paraId="56A159EE" w14:textId="77777777" w:rsidR="00805B19" w:rsidRDefault="00E77811" w:rsidP="00A11C82">
      <w:pPr>
        <w:pStyle w:val="Heading3"/>
        <w:ind w:left="720" w:hanging="720"/>
        <w:jc w:val="both"/>
      </w:pPr>
      <w:r>
        <w:t>3.13.3</w:t>
      </w:r>
      <w:r>
        <w:tab/>
      </w:r>
      <w:r w:rsidR="00805B19">
        <w:t xml:space="preserve">If the cause of the trip is as a result of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37CE097D" w:rsidR="00805B19" w:rsidRDefault="00E77811" w:rsidP="00A11C82">
      <w:pPr>
        <w:pStyle w:val="Heading3"/>
        <w:ind w:left="720" w:hanging="720"/>
      </w:pPr>
      <w:r>
        <w:t>3.13.4</w:t>
      </w:r>
      <w:r>
        <w:tab/>
      </w:r>
      <w:r w:rsidR="00805B19">
        <w:t xml:space="preserve">Prior to issuing a verbal Switching Method, </w:t>
      </w:r>
      <w:r w:rsidR="009E74BA">
        <w:t xml:space="preserve">The Company </w:t>
      </w:r>
      <w:r w:rsidR="00805B19">
        <w:t>shall contact the Affected User(s) In accordance with GB Grid Code OC7 to discuss:</w:t>
      </w:r>
    </w:p>
    <w:p w14:paraId="3C8E4FCC" w14:textId="77777777" w:rsidR="00805B19" w:rsidRDefault="00805B19" w:rsidP="00A11C82">
      <w:pPr>
        <w:pStyle w:val="Heading3"/>
        <w:numPr>
          <w:ilvl w:val="0"/>
          <w:numId w:val="30"/>
        </w:numPr>
        <w:tabs>
          <w:tab w:val="clear" w:pos="360"/>
          <w:tab w:val="num" w:pos="1080"/>
        </w:tabs>
        <w:spacing w:after="0"/>
        <w:ind w:left="1077" w:hanging="357"/>
      </w:pPr>
      <w:r>
        <w:t>any Operational Effect on the Affected Users’ Systems;</w:t>
      </w:r>
    </w:p>
    <w:p w14:paraId="3A98138F" w14:textId="77777777" w:rsidR="00805B19" w:rsidRDefault="00805B19" w:rsidP="00A11C82">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A11C82">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A11C82">
      <w:pPr>
        <w:pStyle w:val="Heading3"/>
        <w:spacing w:after="240"/>
        <w:ind w:left="720" w:hanging="720"/>
        <w:jc w:val="both"/>
      </w:pPr>
      <w:r>
        <w:t>3.13.5</w:t>
      </w:r>
      <w:r>
        <w:tab/>
      </w:r>
      <w:r w:rsidR="00805B19">
        <w:t xml:space="preserve">The verbal Switching Method shall take into account any operational issues or requirements raised by the TO(s) and/or Affected User(s).  </w:t>
      </w:r>
    </w:p>
    <w:p w14:paraId="444D0F9A" w14:textId="77777777" w:rsidR="00805B19" w:rsidRDefault="00E77811" w:rsidP="00A11C82">
      <w:pPr>
        <w:pStyle w:val="Heading3"/>
        <w:ind w:left="720" w:hanging="720"/>
        <w:jc w:val="both"/>
      </w:pPr>
      <w:r>
        <w:t>3.13.6</w:t>
      </w:r>
      <w:r>
        <w:tab/>
      </w:r>
      <w:r w:rsidR="00805B19">
        <w:t>All necessary precautions should be taken by the TO</w:t>
      </w:r>
      <w:r w:rsidR="00805B19">
        <w:rPr>
          <w:i/>
        </w:rPr>
        <w:t xml:space="preserve"> </w:t>
      </w:r>
      <w:r w:rsidR="00805B19">
        <w:t xml:space="preserve">to avoid further inadvertent tripping. </w:t>
      </w:r>
    </w:p>
    <w:p w14:paraId="5B5C57DE" w14:textId="77777777" w:rsidR="00805B19" w:rsidRDefault="00805B19" w:rsidP="00A11C82">
      <w:pPr>
        <w:pStyle w:val="Heading4"/>
        <w:tabs>
          <w:tab w:val="clear" w:pos="0"/>
          <w:tab w:val="num" w:pos="864"/>
        </w:tabs>
        <w:rPr>
          <w:b/>
        </w:rPr>
      </w:pPr>
    </w:p>
    <w:p w14:paraId="00A3D717" w14:textId="77777777" w:rsidR="00805B19" w:rsidRDefault="00805B19" w:rsidP="00A11C82">
      <w:pPr>
        <w:pStyle w:val="Heading2"/>
      </w:pPr>
      <w:r>
        <w:t>Commissioning</w:t>
      </w:r>
      <w:r w:rsidR="00B56408">
        <w:t xml:space="preserve"> / Decommissioning</w:t>
      </w:r>
      <w:r>
        <w:t xml:space="preserve"> </w:t>
      </w:r>
    </w:p>
    <w:p w14:paraId="287F2F00" w14:textId="044C5CC0" w:rsidR="00805B19" w:rsidRDefault="00E77811" w:rsidP="00A11C82">
      <w:pPr>
        <w:pStyle w:val="Heading3"/>
        <w:ind w:left="720" w:hanging="720"/>
        <w:jc w:val="both"/>
      </w:pPr>
      <w:r>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9E74BA">
        <w:t>The Company</w:t>
      </w:r>
      <w:r w:rsidR="00805B19">
        <w:t xml:space="preserve"> and the relevant TO have agreed that a Switching Programme is correct and in sufficient detail, </w:t>
      </w:r>
      <w:r w:rsidR="009E74BA">
        <w:t xml:space="preserve">The Company </w:t>
      </w:r>
      <w:r w:rsidR="00805B19">
        <w:t xml:space="preserve">may, if appropriate, agree that the TO may complete a number of steps at a time. This agreement, including the steps that shall be carried without further reference to </w:t>
      </w:r>
      <w:r w:rsidR="009E74BA">
        <w:t>The Company</w:t>
      </w:r>
      <w:r w:rsidR="00805B19">
        <w:t>, will be recorded by both TO and</w:t>
      </w:r>
      <w:r w:rsidR="009E74BA">
        <w:t xml:space="preserve"> The Company</w:t>
      </w:r>
      <w:r w:rsidR="00805B19">
        <w:t>.</w:t>
      </w:r>
    </w:p>
    <w:p w14:paraId="323ADBD5" w14:textId="77777777" w:rsidR="00805B19" w:rsidRDefault="00E77811" w:rsidP="00A11C82">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rsidP="00A11C82">
      <w:pPr>
        <w:pStyle w:val="BodyText"/>
        <w:keepNext/>
        <w:keepLines/>
        <w:ind w:left="0"/>
        <w:rPr>
          <w:i/>
        </w:rPr>
      </w:pPr>
    </w:p>
    <w:p w14:paraId="67A593A6" w14:textId="77777777" w:rsidR="00805B19" w:rsidRDefault="00805B19" w:rsidP="00A11C82">
      <w:pPr>
        <w:pStyle w:val="Heading2"/>
      </w:pPr>
      <w:bookmarkStart w:id="22" w:name="_Ref107187371"/>
      <w:r>
        <w:t>Change of Conditions</w:t>
      </w:r>
      <w:bookmarkEnd w:id="22"/>
      <w:r>
        <w:t xml:space="preserve"> </w:t>
      </w:r>
    </w:p>
    <w:p w14:paraId="561E33FD" w14:textId="0EB74A40" w:rsidR="00805B19" w:rsidRDefault="00E77811" w:rsidP="00A11C82">
      <w:pPr>
        <w:pStyle w:val="Heading3"/>
        <w:ind w:left="720" w:hanging="720"/>
        <w:jc w:val="both"/>
      </w:pPr>
      <w:r>
        <w:t>3.15.1</w:t>
      </w:r>
      <w:r>
        <w:tab/>
      </w:r>
      <w:r w:rsidR="00805B19">
        <w:t xml:space="preserve">If at any time </w:t>
      </w:r>
      <w:r w:rsidR="009E74BA">
        <w:t>The Company</w:t>
      </w:r>
      <w:r w:rsidR="00805B19">
        <w:t xml:space="preserve"> or the relevant TO becomes aware of a change of conditions that has a reason to delay or stop the Operational Switching or Outage they shall notify the other Party and either </w:t>
      </w:r>
      <w:r w:rsidR="002849A6">
        <w:t xml:space="preserve">The Company </w:t>
      </w:r>
      <w:r w:rsidR="00805B19">
        <w:t>or the relevant TO (as appropriately agreed between the Parties at the time) shall inform the Affected User(s) as soon as practicable. Changes of condition include:</w:t>
      </w:r>
    </w:p>
    <w:p w14:paraId="5FBD49A0" w14:textId="183ECE02" w:rsidR="00805B19" w:rsidRDefault="00805B19" w:rsidP="00A11C82">
      <w:pPr>
        <w:pStyle w:val="BodyText"/>
        <w:keepNext/>
        <w:keepLines/>
        <w:numPr>
          <w:ilvl w:val="0"/>
          <w:numId w:val="36"/>
        </w:numPr>
        <w:tabs>
          <w:tab w:val="clear" w:pos="360"/>
          <w:tab w:val="num" w:pos="1080"/>
        </w:tabs>
        <w:ind w:left="1080"/>
        <w:jc w:val="both"/>
      </w:pPr>
      <w:r>
        <w:t>Operational changes</w:t>
      </w:r>
      <w:r w:rsidR="00CF7652">
        <w:t xml:space="preserve"> including System Restoration</w:t>
      </w:r>
      <w:r>
        <w:t>;</w:t>
      </w:r>
    </w:p>
    <w:p w14:paraId="7BBE5B5C" w14:textId="77777777" w:rsidR="00805B19" w:rsidRDefault="00805B19" w:rsidP="00A11C82">
      <w:pPr>
        <w:pStyle w:val="BodyText"/>
        <w:keepNext/>
        <w:keepLines/>
        <w:numPr>
          <w:ilvl w:val="0"/>
          <w:numId w:val="36"/>
        </w:numPr>
        <w:tabs>
          <w:tab w:val="clear" w:pos="360"/>
          <w:tab w:val="num" w:pos="1080"/>
        </w:tabs>
        <w:ind w:left="1080"/>
        <w:jc w:val="both"/>
      </w:pPr>
      <w:r>
        <w:t>Changes in weather conditions;</w:t>
      </w:r>
    </w:p>
    <w:p w14:paraId="50C3C943" w14:textId="77777777" w:rsidR="00805B19" w:rsidRDefault="00805B19" w:rsidP="00A11C82">
      <w:pPr>
        <w:pStyle w:val="BodyText"/>
        <w:keepNext/>
        <w:keepLines/>
        <w:numPr>
          <w:ilvl w:val="0"/>
          <w:numId w:val="36"/>
        </w:numPr>
        <w:tabs>
          <w:tab w:val="clear" w:pos="360"/>
          <w:tab w:val="num" w:pos="1080"/>
        </w:tabs>
        <w:ind w:left="1080"/>
        <w:jc w:val="both"/>
      </w:pPr>
      <w:r>
        <w:t>Change in resource availability;</w:t>
      </w:r>
    </w:p>
    <w:p w14:paraId="020CFE76" w14:textId="77777777" w:rsidR="00805B19" w:rsidRDefault="00805B19" w:rsidP="00A11C82">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A11C82">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rsidP="00A11C82">
      <w:pPr>
        <w:pStyle w:val="BodyText"/>
        <w:keepNext/>
        <w:keepLines/>
        <w:jc w:val="both"/>
        <w:rPr>
          <w:i/>
        </w:rPr>
      </w:pPr>
    </w:p>
    <w:p w14:paraId="782CCA16" w14:textId="77777777" w:rsidR="00B76E16" w:rsidRDefault="00B76E16" w:rsidP="00A11C82">
      <w:pPr>
        <w:pStyle w:val="BodyText"/>
        <w:keepNext/>
        <w:keepLines/>
        <w:jc w:val="both"/>
        <w:rPr>
          <w:i/>
        </w:rPr>
      </w:pPr>
    </w:p>
    <w:p w14:paraId="69519458" w14:textId="77777777" w:rsidR="00B76E16" w:rsidRPr="00B76E16" w:rsidRDefault="00B76E16" w:rsidP="00A11C82">
      <w:pPr>
        <w:pStyle w:val="Heading2"/>
      </w:pPr>
      <w:r w:rsidRPr="00B76E16">
        <w:t xml:space="preserve">Remote Control Facilities </w:t>
      </w:r>
    </w:p>
    <w:p w14:paraId="79B4D29A" w14:textId="7F45C97A" w:rsidR="00B76E16" w:rsidRPr="001F16E9" w:rsidRDefault="00B76E16" w:rsidP="00A11C82">
      <w:pPr>
        <w:pStyle w:val="Level3Text"/>
        <w:numPr>
          <w:ilvl w:val="2"/>
          <w:numId w:val="4"/>
        </w:numPr>
        <w:ind w:left="709" w:hanging="709"/>
      </w:pPr>
      <w:r w:rsidRPr="00B56667">
        <w:t>Under the STC, the default arrangement is that OFTO Network Assets, including voltage control equipment, are operated by the OFTO at the request of</w:t>
      </w:r>
      <w:r w:rsidRPr="00B56667">
        <w:rPr>
          <w:color w:val="FF0000"/>
        </w:rPr>
        <w:t xml:space="preserve"> </w:t>
      </w:r>
      <w:r w:rsidRPr="00240249">
        <w:rPr>
          <w:bCs/>
          <w:iCs/>
          <w:color w:val="FF0000"/>
        </w:rPr>
        <w:t> </w:t>
      </w:r>
      <w:r w:rsidR="00D0778C">
        <w:t>The Company</w:t>
      </w:r>
      <w:r w:rsidRPr="00B56667">
        <w:t xml:space="preserve">. However it is acceptable under the STC for </w:t>
      </w:r>
      <w:r w:rsidR="00D0778C">
        <w:t>The Company</w:t>
      </w:r>
      <w:r w:rsidR="00895D8B" w:rsidRPr="00B56667">
        <w:t xml:space="preserve"> </w:t>
      </w:r>
      <w:r w:rsidRPr="00B56667">
        <w:t xml:space="preserve">and OFTO to enter into an agreement under which </w:t>
      </w:r>
      <w:r w:rsidR="00D0778C">
        <w:t>The Company</w:t>
      </w:r>
      <w:r w:rsidR="002849A6" w:rsidRPr="00B56667">
        <w:t xml:space="preserve"> </w:t>
      </w:r>
      <w:r w:rsidRPr="00B56667">
        <w:t>operates the assets directly. To facilitate such agreements it may be expedient to build this operational capability into the OFTO’s SCADA and TCI. Please refer to STCP 4-6 for details of the telecontrol interface requirements.</w:t>
      </w:r>
    </w:p>
    <w:p w14:paraId="29004799" w14:textId="057E8915" w:rsidR="00805B19" w:rsidRPr="0052500E" w:rsidRDefault="0052500E" w:rsidP="00A11C82">
      <w:pPr>
        <w:pStyle w:val="BodyText"/>
        <w:keepNext/>
        <w:keepLines/>
        <w:ind w:left="0"/>
        <w:rPr>
          <w:b/>
          <w:bCs/>
          <w:i/>
          <w:iCs/>
          <w:sz w:val="24"/>
          <w:szCs w:val="24"/>
        </w:rPr>
      </w:pPr>
      <w:r w:rsidRPr="0052500E">
        <w:rPr>
          <w:b/>
          <w:bCs/>
          <w:i/>
          <w:iCs/>
          <w:sz w:val="24"/>
          <w:szCs w:val="24"/>
        </w:rPr>
        <w:t>3.17</w:t>
      </w:r>
      <w:r w:rsidRPr="0052500E">
        <w:rPr>
          <w:b/>
          <w:bCs/>
          <w:i/>
          <w:iCs/>
          <w:sz w:val="24"/>
          <w:szCs w:val="24"/>
        </w:rPr>
        <w:tab/>
        <w:t>System Restoration</w:t>
      </w:r>
    </w:p>
    <w:p w14:paraId="37B4C19A" w14:textId="77777777" w:rsidR="0052500E" w:rsidRDefault="0052500E" w:rsidP="00A11C82">
      <w:pPr>
        <w:pStyle w:val="BodyText"/>
        <w:keepNext/>
        <w:keepLines/>
        <w:ind w:left="0"/>
      </w:pPr>
    </w:p>
    <w:p w14:paraId="1FD0EA37" w14:textId="42AA79D2" w:rsidR="0052500E" w:rsidRDefault="0052500E" w:rsidP="00A11C82">
      <w:pPr>
        <w:pStyle w:val="BodyText"/>
        <w:keepNext/>
        <w:keepLines/>
        <w:ind w:left="709" w:hanging="709"/>
        <w:jc w:val="both"/>
      </w:pPr>
      <w:r>
        <w:t>3.17.1</w:t>
      </w:r>
      <w:r>
        <w:tab/>
      </w:r>
      <w:r w:rsidR="009A57D2">
        <w:t>Under a System Restoration, special</w:t>
      </w:r>
      <w:r w:rsidR="00E16059">
        <w:t xml:space="preserve"> provisions shall apply as detailed in section 3.3.6, 3.3.7, and 3.7.10 of this STC</w:t>
      </w:r>
      <w:r w:rsidR="009E113A">
        <w:t xml:space="preserve">P 01-1.  </w:t>
      </w:r>
      <w:r w:rsidR="00704EA1">
        <w:t xml:space="preserve">Please also refer to the </w:t>
      </w:r>
      <w:r w:rsidR="009E113A">
        <w:t xml:space="preserve">System Restoration </w:t>
      </w:r>
      <w:r w:rsidR="00622324">
        <w:t>requirements in STCP 06-1</w:t>
      </w:r>
      <w:r w:rsidR="00704EA1">
        <w:t>, Grid Code</w:t>
      </w:r>
      <w:r w:rsidR="005E0A36">
        <w:t xml:space="preserve"> OC9, Grid Code OC5.7, Grid Code </w:t>
      </w:r>
      <w:r w:rsidR="000128FF">
        <w:t>CC7.10, CC.7.11, ECC.7.1</w:t>
      </w:r>
      <w:r w:rsidR="001F7C58">
        <w:t>0</w:t>
      </w:r>
      <w:r w:rsidR="000128FF">
        <w:t xml:space="preserve"> and ECC.7.11.</w:t>
      </w:r>
      <w:r w:rsidR="00622324">
        <w:t xml:space="preserve"> </w:t>
      </w:r>
      <w:r w:rsidR="009E113A">
        <w:t xml:space="preserve"> </w:t>
      </w:r>
    </w:p>
    <w:p w14:paraId="4907DF86" w14:textId="77777777" w:rsidR="0052500E" w:rsidRDefault="0052500E" w:rsidP="00A11C82">
      <w:pPr>
        <w:pStyle w:val="BodyText"/>
        <w:keepNext/>
        <w:keepLines/>
        <w:ind w:left="0"/>
      </w:pPr>
    </w:p>
    <w:p w14:paraId="0AC7708F" w14:textId="77777777" w:rsidR="00805B19" w:rsidRDefault="00805B19" w:rsidP="00A11C82">
      <w:pPr>
        <w:pStyle w:val="Heading1"/>
        <w:keepLines/>
      </w:pPr>
      <w:r>
        <w:t>Dispute Resolution</w:t>
      </w:r>
    </w:p>
    <w:p w14:paraId="2035C55D" w14:textId="77777777" w:rsidR="00805B19" w:rsidRDefault="00805B19" w:rsidP="00A11C82">
      <w:pPr>
        <w:pStyle w:val="Heading2"/>
      </w:pPr>
      <w:r>
        <w:t>Objections</w:t>
      </w:r>
    </w:p>
    <w:p w14:paraId="49E14917" w14:textId="07607873" w:rsidR="00805B19" w:rsidRDefault="00E77811" w:rsidP="00A11C82">
      <w:pPr>
        <w:pStyle w:val="Heading3"/>
        <w:ind w:left="720" w:hanging="720"/>
        <w:jc w:val="both"/>
      </w:pPr>
      <w:r>
        <w:t>4.1.1</w:t>
      </w:r>
      <w:r>
        <w:tab/>
      </w:r>
      <w:r w:rsidR="00805B19">
        <w:t xml:space="preserve">In the event of an objection or failure to agree by either Party, to an Operation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2849A6">
        <w:t>The Company</w:t>
      </w:r>
      <w:r w:rsidR="00805B19">
        <w:t xml:space="preserve">, where practicable. If the objection or failure to agree arises from operational or commercial concerns, </w:t>
      </w:r>
      <w:r w:rsidR="002849A6">
        <w:t xml:space="preserve"> The Company </w:t>
      </w:r>
      <w:r w:rsidR="00805B19">
        <w:t>will, after considering the objection or failure to agree, decide if it is appropriate to continue with the operation or sequence of operations. A formal dispute may be raised by either Party.</w:t>
      </w:r>
    </w:p>
    <w:p w14:paraId="62BDDC0F" w14:textId="77777777" w:rsidR="00805B19" w:rsidRDefault="00805B19" w:rsidP="00A11C82">
      <w:pPr>
        <w:pStyle w:val="BodyText"/>
        <w:keepNext/>
        <w:keepLines/>
        <w:jc w:val="both"/>
      </w:pPr>
    </w:p>
    <w:p w14:paraId="28B00A16" w14:textId="77777777" w:rsidR="00137867" w:rsidRPr="00892910" w:rsidRDefault="00805B19" w:rsidP="00A11C82">
      <w:pPr>
        <w:pStyle w:val="Heading1"/>
        <w:numPr>
          <w:ilvl w:val="0"/>
          <w:numId w:val="0"/>
        </w:numPr>
        <w:rPr>
          <w:sz w:val="18"/>
          <w:szCs w:val="18"/>
        </w:rPr>
      </w:pPr>
      <w:r>
        <w:br w:type="page"/>
      </w:r>
    </w:p>
    <w:p w14:paraId="047FB148" w14:textId="77777777" w:rsidR="00805B19" w:rsidRPr="00892910" w:rsidRDefault="00805B19" w:rsidP="00A11C82">
      <w:pPr>
        <w:pStyle w:val="Heading1"/>
        <w:numPr>
          <w:ilvl w:val="0"/>
          <w:numId w:val="0"/>
        </w:numPr>
        <w:rPr>
          <w:sz w:val="24"/>
          <w:szCs w:val="24"/>
        </w:rPr>
      </w:pPr>
      <w:r w:rsidRPr="00892910">
        <w:rPr>
          <w:sz w:val="24"/>
          <w:szCs w:val="24"/>
        </w:rPr>
        <w:t>Appendix A: Operational Switching Process  [Circuit release/return]</w:t>
      </w:r>
    </w:p>
    <w:p w14:paraId="31C0CEFB" w14:textId="77777777" w:rsidR="00217C42" w:rsidRDefault="00805B19" w:rsidP="00A11C82">
      <w:pPr>
        <w:keepNext/>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CD13306" w14:textId="4C375923" w:rsidR="00805B19" w:rsidRDefault="00F7028B" w:rsidP="00A11C82">
      <w:pPr>
        <w:keepNext/>
        <w:rPr>
          <w:highlight w:val="yellow"/>
        </w:rPr>
        <w:sectPr w:rsidR="00805B19">
          <w:headerReference w:type="default" r:id="rId11"/>
          <w:footerReference w:type="default" r:id="rId12"/>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5pt;height:607.5pt" o:ole="">
            <v:imagedata r:id="rId13" o:title=""/>
          </v:shape>
          <o:OLEObject Type="Embed" ProgID="Visio.Drawing.11" ShapeID="_x0000_i1025" DrawAspect="Content" ObjectID="_1822021916" r:id="rId14"/>
        </w:object>
      </w:r>
      <w:r w:rsidR="00217C42" w:rsidDel="00217C42">
        <w:rPr>
          <w:highlight w:val="yellow"/>
        </w:rPr>
        <w:t xml:space="preserve"> </w:t>
      </w:r>
    </w:p>
    <w:p w14:paraId="109F3DBB" w14:textId="45CB19EB" w:rsidR="00805B19" w:rsidRDefault="00DD29DF" w:rsidP="00A11C82">
      <w:pPr>
        <w:keepNext/>
        <w:rPr>
          <w:noProof/>
        </w:rPr>
      </w:pPr>
      <w:r w:rsidRPr="00C1382C">
        <w:rPr>
          <w:noProof/>
        </w:rPr>
        <w:object w:dxaOrig="11828" w:dyaOrig="16778" w14:anchorId="5B29D93D">
          <v:shape id="_x0000_i1026" type="#_x0000_t75" style="width:495.75pt;height:703.5pt" o:ole="">
            <v:imagedata r:id="rId15" o:title=""/>
          </v:shape>
          <o:OLEObject Type="Embed" ProgID="Visio.Drawing.11" ShapeID="_x0000_i1026" DrawAspect="Content" ObjectID="_1822021917" r:id="rId16"/>
        </w:object>
      </w:r>
      <w:r w:rsidR="00045B7B">
        <w:rPr>
          <w:noProof/>
        </w:rPr>
        <w:pict w14:anchorId="7DAD9442">
          <v:shape id="_x0000_i1027" type="#_x0000_t75" style="width:495.75pt;height:690pt">
            <v:imagedata r:id="rId17" o:title=""/>
          </v:shape>
        </w:pict>
      </w:r>
    </w:p>
    <w:p w14:paraId="480FEC86" w14:textId="77777777" w:rsidR="00217C42" w:rsidRDefault="00217C42" w:rsidP="00A11C82">
      <w:pPr>
        <w:keepNext/>
        <w:rPr>
          <w:noProof/>
        </w:rPr>
      </w:pPr>
    </w:p>
    <w:p w14:paraId="25F1B65C" w14:textId="77777777" w:rsidR="00217C42" w:rsidRDefault="00620628" w:rsidP="00A11C82">
      <w:pPr>
        <w:keepNext/>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3.75pt;height:660.75pt" o:ole="">
            <v:imagedata r:id="rId18" o:title=""/>
          </v:shape>
          <o:OLEObject Type="Embed" ProgID="Visio.Drawing.11" ShapeID="_x0000_i1028" DrawAspect="Content" ObjectID="_1822021918" r:id="rId19"/>
        </w:object>
      </w:r>
    </w:p>
    <w:p w14:paraId="44EDAD8E" w14:textId="77777777" w:rsidR="00805B19" w:rsidRDefault="00805B19" w:rsidP="00A11C82">
      <w:pPr>
        <w:pStyle w:val="Heading2"/>
        <w:numPr>
          <w:ilvl w:val="0"/>
          <w:numId w:val="0"/>
        </w:numPr>
        <w:rPr>
          <w:sz w:val="28"/>
        </w:rPr>
      </w:pPr>
      <w:r w:rsidRPr="00E22399">
        <w:rPr>
          <w:sz w:val="28"/>
        </w:rPr>
        <w:t>Append</w:t>
      </w:r>
      <w:r>
        <w:rPr>
          <w:sz w:val="28"/>
        </w:rPr>
        <w:t>ix B: Transmission Status Certificate (TSC) Completion</w:t>
      </w:r>
    </w:p>
    <w:p w14:paraId="6D27FB06" w14:textId="77777777" w:rsidR="00805B19" w:rsidRDefault="00805B19" w:rsidP="00A11C82">
      <w:pPr>
        <w:pStyle w:val="Heading3"/>
        <w:tabs>
          <w:tab w:val="clear" w:pos="720"/>
        </w:tabs>
        <w:jc w:val="both"/>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rsidP="00A11C82">
      <w:pPr>
        <w:keepNext/>
        <w:jc w:val="both"/>
        <w:rPr>
          <w:b/>
        </w:rPr>
      </w:pPr>
    </w:p>
    <w:p w14:paraId="78A0F4BA" w14:textId="77777777" w:rsidR="00805B19" w:rsidRDefault="00805B19" w:rsidP="00A11C82">
      <w:pPr>
        <w:keepNext/>
        <w:jc w:val="both"/>
        <w:rPr>
          <w:b/>
        </w:rPr>
      </w:pPr>
      <w:r>
        <w:rPr>
          <w:b/>
        </w:rPr>
        <w:t>Transmission Status Certificate Pro-forma</w:t>
      </w:r>
    </w:p>
    <w:p w14:paraId="51D98917" w14:textId="075E0AC5" w:rsidR="00805B19" w:rsidRDefault="00805B19" w:rsidP="00A11C82">
      <w:pPr>
        <w:keepNext/>
      </w:pPr>
      <w:r>
        <w:t xml:space="preserve">Each TSC will use a unique code, generated by </w:t>
      </w:r>
      <w:r w:rsidR="002849A6">
        <w:t>The Company</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rsidR="00F13B4E">
        <w:t xml:space="preserve"> and CATOs</w:t>
      </w:r>
      <w:r>
        <w:t xml:space="preserve"> as appropriate. If required, the TO may use their own additional code.</w:t>
      </w:r>
    </w:p>
    <w:p w14:paraId="216D2B92" w14:textId="77777777" w:rsidR="00805B19" w:rsidRDefault="00805B19" w:rsidP="00A11C82">
      <w:pPr>
        <w:keepNext/>
      </w:pPr>
    </w:p>
    <w:p w14:paraId="742D4F4F" w14:textId="77777777" w:rsidR="00805B19" w:rsidRDefault="00805B19" w:rsidP="00A11C82">
      <w:pPr>
        <w:keepNext/>
      </w:pPr>
      <w:r>
        <w:t>Part 1.0 Activity</w:t>
      </w:r>
    </w:p>
    <w:p w14:paraId="094890A6" w14:textId="77777777" w:rsidR="00805B19" w:rsidRDefault="00805B19" w:rsidP="00A11C82">
      <w:pPr>
        <w:keepNext/>
      </w:pPr>
      <w:r>
        <w:t xml:space="preserve">To include details of the reconfiguration or Outage booking, E.g. Kilmarnock </w:t>
      </w:r>
      <w:smartTag w:uri="urn:schemas-microsoft-com:office:smarttags" w:element="City">
        <w:r>
          <w:t>South SGT1</w:t>
        </w:r>
      </w:smartTag>
      <w:r>
        <w:t xml:space="preserve"> maintenance.</w:t>
      </w:r>
    </w:p>
    <w:p w14:paraId="3FE1E907" w14:textId="77777777" w:rsidR="00805B19" w:rsidRDefault="00805B19" w:rsidP="00A11C82">
      <w:pPr>
        <w:keepNext/>
      </w:pPr>
    </w:p>
    <w:p w14:paraId="58B57846" w14:textId="77777777" w:rsidR="00805B19" w:rsidRDefault="00805B19" w:rsidP="00A11C82">
      <w:pPr>
        <w:pStyle w:val="Header"/>
        <w:keepNext/>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sidP="00A11C82">
      <w:pPr>
        <w:keepNext/>
      </w:pPr>
      <w:r>
        <w:t>To include that part of the TO’s Transmission System required on Outage, including any equipment that it is required for Operational Switching time. e.g. a transformer Outage may require the release of part of a mesh or a circuit for Operational Switching time.</w:t>
      </w:r>
    </w:p>
    <w:p w14:paraId="1440DCB4" w14:textId="77777777" w:rsidR="0073648D" w:rsidRDefault="0073648D" w:rsidP="00A11C82">
      <w:pPr>
        <w:keepNext/>
        <w:ind w:firstLine="720"/>
      </w:pPr>
      <w:r>
        <w:t>Examples</w:t>
      </w:r>
      <w:r w:rsidR="005B6725">
        <w:t xml:space="preserve"> of identification</w:t>
      </w:r>
    </w:p>
    <w:p w14:paraId="175FA0D0" w14:textId="77777777" w:rsidR="00805B19" w:rsidRDefault="00805B19" w:rsidP="00A11C82">
      <w:pPr>
        <w:keepNext/>
        <w:ind w:left="720"/>
      </w:pPr>
      <w:r>
        <w:t>The full circuit/ equipment name will be identified along with the appropriate voltage level.  e.g.  Bonnybridge – Cumbernauld  2  132kV circuit.</w:t>
      </w:r>
    </w:p>
    <w:p w14:paraId="4AA9009D" w14:textId="77777777" w:rsidR="00805B19" w:rsidRDefault="00805B19" w:rsidP="00A11C82">
      <w:pPr>
        <w:keepNext/>
        <w:ind w:left="720"/>
      </w:pPr>
      <w:r>
        <w:t xml:space="preserve">SHETL use a circuit identification code. This will be used in addition to the full circuit / Plant / Apparatus name. e.g.    Beauly – Blackhillock HB1  275kV   circuit  </w:t>
      </w:r>
    </w:p>
    <w:p w14:paraId="50895197" w14:textId="77777777" w:rsidR="00805B19" w:rsidRDefault="00805B19" w:rsidP="00A11C82">
      <w:pPr>
        <w:keepNext/>
      </w:pPr>
      <w:r>
        <w:t>Part 1.2: Method</w:t>
      </w:r>
    </w:p>
    <w:p w14:paraId="3F0BDD6E" w14:textId="496E56A6" w:rsidR="00805B19" w:rsidRDefault="00805B19" w:rsidP="00A11C82">
      <w:pPr>
        <w:keepNext/>
      </w:pPr>
      <w:r>
        <w:t xml:space="preserve">The method detailed in part 1.2 of the TSC is a high level methodology, which shall identify in a clear and unambiguous manner, the actions required by </w:t>
      </w:r>
      <w:r w:rsidR="002849A6">
        <w:t>The Company</w:t>
      </w:r>
      <w:r>
        <w:t xml:space="preserve"> of the TO. It relies on the expertise of the relevant TO to develop a detailed Operational Switching programme in line with the TO’s safety rules and procedures. Where necessary to avoid doubt, the method shall be more specific (e.g. open CB X500).  </w:t>
      </w:r>
    </w:p>
    <w:p w14:paraId="453A9B0E" w14:textId="77777777" w:rsidR="00805B19" w:rsidRDefault="00805B19" w:rsidP="00A11C82">
      <w:pPr>
        <w:keepNext/>
      </w:pPr>
      <w:r>
        <w:t xml:space="preserve">It shall include the method of Operational Switching for the release of equipment detailed in 2.1 including the Operational Switching out and return to service of those parts of the TO’s Transmission System not required on Outage, but required for Operational Switching time. It will; </w:t>
      </w:r>
    </w:p>
    <w:p w14:paraId="745B369C" w14:textId="77777777" w:rsidR="00805B19" w:rsidRDefault="00805B19" w:rsidP="00A11C82">
      <w:pPr>
        <w:keepNext/>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A11C82">
      <w:pPr>
        <w:keepNext/>
        <w:numPr>
          <w:ilvl w:val="0"/>
          <w:numId w:val="32"/>
        </w:numPr>
        <w:tabs>
          <w:tab w:val="clear" w:pos="360"/>
          <w:tab w:val="num" w:pos="720"/>
        </w:tabs>
        <w:ind w:left="720"/>
      </w:pPr>
      <w:r>
        <w:t>be unambiguous and in sufficient detail to allow the relevant TO to develop a formal, detailed Operational Switching programme for implementation.</w:t>
      </w:r>
    </w:p>
    <w:p w14:paraId="5671D38A" w14:textId="77777777" w:rsidR="00805B19" w:rsidRDefault="00805B19" w:rsidP="00A11C82">
      <w:pPr>
        <w:keepNext/>
        <w:numPr>
          <w:ilvl w:val="0"/>
          <w:numId w:val="32"/>
        </w:numPr>
        <w:tabs>
          <w:tab w:val="clear" w:pos="360"/>
          <w:tab w:val="num" w:pos="720"/>
        </w:tabs>
        <w:ind w:left="720"/>
      </w:pPr>
      <w:r>
        <w:t>detail any requirements for selection/ de-selection of operational intertrips</w:t>
      </w:r>
    </w:p>
    <w:p w14:paraId="67CD3E7B" w14:textId="77777777" w:rsidR="00805B19" w:rsidRDefault="00805B19" w:rsidP="00A11C82">
      <w:pPr>
        <w:keepNext/>
        <w:numPr>
          <w:ilvl w:val="0"/>
          <w:numId w:val="32"/>
        </w:numPr>
        <w:tabs>
          <w:tab w:val="clear" w:pos="360"/>
          <w:tab w:val="num" w:pos="720"/>
        </w:tabs>
        <w:ind w:left="720"/>
      </w:pPr>
      <w:r>
        <w:t>detail the requirement for any specific operational  liaison with the Affected User(s).</w:t>
      </w:r>
    </w:p>
    <w:p w14:paraId="47E2DD5C" w14:textId="77777777" w:rsidR="003F0CC7" w:rsidRDefault="003F0CC7" w:rsidP="00A11C82">
      <w:pPr>
        <w:keepNext/>
        <w:numPr>
          <w:ilvl w:val="0"/>
          <w:numId w:val="32"/>
        </w:numPr>
        <w:tabs>
          <w:tab w:val="clear" w:pos="360"/>
          <w:tab w:val="num" w:pos="720"/>
        </w:tabs>
        <w:ind w:left="720"/>
      </w:pPr>
      <w:r>
        <w:t xml:space="preserve">Where completing a series of switching operations in strict order is not essential, </w:t>
      </w:r>
      <w:r w:rsidR="0087760C">
        <w:t xml:space="preserve">  e.g. </w:t>
      </w:r>
      <w:r>
        <w:t xml:space="preserve">when de-loading a number of transformers to facilitate the de-energising of a circuit, the relevant switching operations may be listed horizontally, identifying to the TO that these switching operations may be carried out in any order that aligns with the operational requirements of the TO..  </w:t>
      </w:r>
    </w:p>
    <w:p w14:paraId="6552E2BE" w14:textId="46A7DF96" w:rsidR="00805B19" w:rsidRDefault="00805B19" w:rsidP="00A11C82">
      <w:pPr>
        <w:keepNext/>
      </w:pPr>
      <w:r>
        <w:t>Where the Outage involves a TO–TO  or TO–</w:t>
      </w:r>
      <w:r w:rsidR="00C21D00">
        <w:t xml:space="preserve"> The Company </w:t>
      </w:r>
      <w:r>
        <w:t>circuit, reference shall be made to the need for  operational  liaison between the relevant parties and to the TSC number relevant to the other party.</w:t>
      </w:r>
    </w:p>
    <w:p w14:paraId="37D18870" w14:textId="77777777" w:rsidR="00805B19" w:rsidRDefault="00805B19" w:rsidP="00A11C82">
      <w:pPr>
        <w:keepNext/>
      </w:pPr>
      <w:r>
        <w:t xml:space="preserve">For operations on the SHETL Transmission System, the SHETL circuit code detailed in section 1.1 may be used in place of or in addition to the circuit name. </w:t>
      </w:r>
    </w:p>
    <w:p w14:paraId="7C6BFC5D" w14:textId="77777777" w:rsidR="00805B19" w:rsidRDefault="00805B19" w:rsidP="00A11C82">
      <w:pPr>
        <w:keepNext/>
      </w:pPr>
      <w:r>
        <w:t>Part 1.3 Start time</w:t>
      </w:r>
    </w:p>
    <w:p w14:paraId="55BD6728" w14:textId="3BD56060" w:rsidR="00805B19" w:rsidRDefault="00805B19" w:rsidP="00A11C82">
      <w:pPr>
        <w:keepNext/>
      </w:pPr>
      <w:r>
        <w:t xml:space="preserve">For planned Operational Switching, the TSC will normally be </w:t>
      </w:r>
      <w:r w:rsidR="007D0205">
        <w:t xml:space="preserve">sent </w:t>
      </w:r>
      <w:r w:rsidR="000222D6">
        <w:t>via a</w:t>
      </w:r>
      <w:r w:rsidR="007D0205" w:rsidRPr="007D0205">
        <w:t xml:space="preserve"> Designated Information Exchange System</w:t>
      </w:r>
      <w:r w:rsidR="007D0205">
        <w:t xml:space="preserve"> </w:t>
      </w:r>
      <w:r>
        <w:t xml:space="preserve">to the relevant TO sometime prior to the reconfiguration or Outage commencing. The TO will contact </w:t>
      </w:r>
      <w:r w:rsidR="002849A6">
        <w:t xml:space="preserve"> The Company </w:t>
      </w:r>
      <w:r>
        <w:t>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rsidP="00A11C82">
      <w:pPr>
        <w:keepNext/>
      </w:pPr>
    </w:p>
    <w:p w14:paraId="3E7391C9" w14:textId="77777777" w:rsidR="00805B19" w:rsidRDefault="00805B19" w:rsidP="00A11C82">
      <w:pPr>
        <w:keepNext/>
      </w:pPr>
      <w:r>
        <w:t>Part 2.1 System Released</w:t>
      </w:r>
    </w:p>
    <w:p w14:paraId="72ACA10F" w14:textId="77777777" w:rsidR="00805B19" w:rsidRDefault="00805B19" w:rsidP="00A11C82">
      <w:pPr>
        <w:keepNext/>
      </w:pPr>
      <w:r>
        <w:t>System Identification</w:t>
      </w:r>
    </w:p>
    <w:p w14:paraId="63ABC2DE" w14:textId="293E3C62" w:rsidR="00805B19" w:rsidRDefault="00805B19" w:rsidP="00A11C82">
      <w:pPr>
        <w:keepNext/>
      </w:pPr>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2849A6">
        <w:t xml:space="preserve">The Company </w:t>
      </w:r>
      <w:r>
        <w:t xml:space="preserve">may be used to identify location. </w:t>
      </w:r>
    </w:p>
    <w:p w14:paraId="4F5FB9C1" w14:textId="77777777" w:rsidR="00997138" w:rsidRDefault="00997138" w:rsidP="00A11C82">
      <w:pPr>
        <w:keepNext/>
        <w:rPr>
          <w:color w:val="FF0000"/>
        </w:rPr>
      </w:pPr>
    </w:p>
    <w:p w14:paraId="26660BAA" w14:textId="1BAE253D" w:rsidR="00805B19" w:rsidRDefault="00805B19" w:rsidP="00A11C82">
      <w:pPr>
        <w:keepNext/>
      </w:pPr>
      <w:r>
        <w:t xml:space="preserve">In the case of operations on the SHETL System, the circuit code(s) may be used in place of </w:t>
      </w:r>
      <w:r w:rsidR="000B20E0">
        <w:t xml:space="preserve">or in addition to </w:t>
      </w:r>
      <w:r>
        <w:t xml:space="preserve">the circuit name. </w:t>
      </w:r>
    </w:p>
    <w:p w14:paraId="33DA3779" w14:textId="77777777" w:rsidR="00805B19" w:rsidRDefault="00805B19" w:rsidP="00A11C82">
      <w:pPr>
        <w:keepNext/>
      </w:pPr>
    </w:p>
    <w:p w14:paraId="558EF812" w14:textId="77777777" w:rsidR="00805B19" w:rsidRDefault="00805B19" w:rsidP="00A11C82">
      <w:pPr>
        <w:keepNext/>
      </w:pPr>
      <w:r>
        <w:t>Boundaries</w:t>
      </w:r>
    </w:p>
    <w:p w14:paraId="68CF9F95" w14:textId="02D758F9" w:rsidR="00805B19" w:rsidRDefault="00805B19" w:rsidP="00A11C82">
      <w:pPr>
        <w:keepNext/>
      </w:pPr>
      <w:r>
        <w:t xml:space="preserve">The boundary Plant (disconnector or circuit breaker) or disconnection point of the circuit at each geographical location will be identified. Wherever practicable the maximum possible amount of System should be released e.g. bus section and bus coupler switches should be included with a busbar and circuits isolated on busbar isolators. This will avoid the requirement for an additional TSC for work on additional equipment. </w:t>
      </w:r>
    </w:p>
    <w:p w14:paraId="0029F731" w14:textId="1A7D0AB2" w:rsidR="00805B19" w:rsidRDefault="00805B19" w:rsidP="00A11C82">
      <w:pPr>
        <w:keepNext/>
      </w:pPr>
      <w:r>
        <w:t xml:space="preserve">The relevant TO will have operational control of the boundary equipment.  When operation of boundary equipment will have an impact on the live System the relevant TO will make </w:t>
      </w:r>
      <w:r w:rsidR="002849A6">
        <w:t>The Company</w:t>
      </w:r>
      <w:r>
        <w:t xml:space="preserve">  aware of the impending operation.</w:t>
      </w:r>
    </w:p>
    <w:p w14:paraId="64FCC108" w14:textId="77777777" w:rsidR="00805B19" w:rsidRDefault="00805B19" w:rsidP="00A11C82">
      <w:pPr>
        <w:keepNext/>
      </w:pPr>
      <w:r>
        <w:t>Any change in operational status of the boundary Plant and/or Apparatus (e.g. from open to closed) will be noted under Exceptions in part 3 when the circuit is handed back by the relevant TO.</w:t>
      </w:r>
    </w:p>
    <w:p w14:paraId="4F862C85" w14:textId="77777777" w:rsidR="00805B19" w:rsidRDefault="00805B19" w:rsidP="00A11C82">
      <w:pPr>
        <w:keepNext/>
      </w:pPr>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rsidP="00A11C82">
      <w:pPr>
        <w:keepNext/>
      </w:pPr>
    </w:p>
    <w:p w14:paraId="25D38BF7" w14:textId="77777777" w:rsidR="00805B19" w:rsidRDefault="00805B19" w:rsidP="00A11C82">
      <w:pPr>
        <w:keepNext/>
      </w:pPr>
      <w:r>
        <w:t xml:space="preserve">Interface with other Transmission Owner/  User </w:t>
      </w:r>
    </w:p>
    <w:p w14:paraId="3FAD46D7" w14:textId="0A1F1F7E" w:rsidR="00805B19" w:rsidRDefault="00805B19" w:rsidP="00A11C82">
      <w:pPr>
        <w:keepNext/>
      </w:pPr>
      <w:r>
        <w:t xml:space="preserve">Identification of a safety interface between the relevant TO, the Affected User(s) and / or other TO, shall be identified by the substation, Affected User name and circuit names. Four letter substation codes </w:t>
      </w:r>
      <w:r w:rsidR="00717BD0">
        <w:t xml:space="preserve"> or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7568E0">
        <w:t xml:space="preserve">The Company </w:t>
      </w:r>
      <w:r>
        <w:t>may be used where appropriate.</w:t>
      </w:r>
    </w:p>
    <w:p w14:paraId="75838436" w14:textId="77777777" w:rsidR="00805B19" w:rsidRDefault="00805B19" w:rsidP="00A11C82">
      <w:pPr>
        <w:keepNext/>
      </w:pPr>
    </w:p>
    <w:p w14:paraId="51741137" w14:textId="77777777" w:rsidR="00805B19" w:rsidRDefault="00805B19" w:rsidP="00A11C82">
      <w:pPr>
        <w:keepNext/>
      </w:pPr>
      <w:r>
        <w:t>2.2 System Released from operational  service</w:t>
      </w:r>
    </w:p>
    <w:p w14:paraId="6CC53FB9" w14:textId="77777777" w:rsidR="00805B19" w:rsidRDefault="00805B19" w:rsidP="00A11C82">
      <w:pPr>
        <w:keepNext/>
      </w:pPr>
      <w:r>
        <w:t xml:space="preserve">Once the items in part 2.1 have been checked and agreed by both Parties, formal release of the circuit shall be indicated by exchange of names date and time. </w:t>
      </w:r>
    </w:p>
    <w:p w14:paraId="662A86C1" w14:textId="77777777" w:rsidR="00805B19" w:rsidRDefault="00805B19" w:rsidP="00A11C82">
      <w:pPr>
        <w:keepNext/>
      </w:pPr>
    </w:p>
    <w:p w14:paraId="08807F58" w14:textId="77777777" w:rsidR="00805B19" w:rsidRDefault="00805B19" w:rsidP="00A11C82">
      <w:pPr>
        <w:keepNext/>
      </w:pPr>
      <w:r>
        <w:t xml:space="preserve">Part 3: Certificate Cancellation </w:t>
      </w:r>
    </w:p>
    <w:p w14:paraId="44A215A8" w14:textId="4A101805" w:rsidR="00805B19" w:rsidRDefault="00805B19" w:rsidP="00A11C82">
      <w:pPr>
        <w:keepNext/>
      </w:pPr>
      <w:r>
        <w:t>When returning equipment to operational  service, the relevant TO shall return the equipment fully available, with all safety precautions removed. Any exceptions shall be identified</w:t>
      </w:r>
      <w:r w:rsidR="003F0CC7">
        <w:t xml:space="preserve"> and communicated to </w:t>
      </w:r>
      <w:r w:rsidR="007568E0">
        <w:t>The Company</w:t>
      </w:r>
      <w:r>
        <w:t>. This shall include any part of the TO’s Transmission System remaining out of service and changes in Plant and/or Apparatus state. The TSC shall then be</w:t>
      </w:r>
      <w:r w:rsidR="000B20E0">
        <w:t xml:space="preserve"> </w:t>
      </w:r>
      <w:r w:rsidR="0054595D">
        <w:t xml:space="preserve">completed by </w:t>
      </w:r>
      <w:r w:rsidR="007568E0">
        <w:t>The Company</w:t>
      </w:r>
      <w:r w:rsidR="0054595D">
        <w:t xml:space="preserve"> and the TO through a</w:t>
      </w:r>
      <w:r>
        <w:t xml:space="preserve">n exchange of names, time and date, confirming the availability of the Plant and/or Apparatus for operational  service </w:t>
      </w:r>
      <w:r w:rsidR="0054595D">
        <w:t>and cancelling that TSC.</w:t>
      </w:r>
    </w:p>
    <w:p w14:paraId="19259AD6" w14:textId="77777777" w:rsidR="00805B19" w:rsidRDefault="00805B19" w:rsidP="00A11C82">
      <w:pPr>
        <w:keepNext/>
      </w:pPr>
      <w:r>
        <w:t>When the TSC is used solely to communicate a</w:t>
      </w:r>
      <w:r w:rsidR="00997138">
        <w:t>n</w:t>
      </w:r>
      <w:r>
        <w:t xml:space="preserve"> Operational Switching method, e.g. a complex re-switch not associated with an Outage, then completion of part 3 shall signify that the Operational Switching has been completed.</w:t>
      </w:r>
    </w:p>
    <w:p w14:paraId="52B1BE2F" w14:textId="77777777" w:rsidR="0054595D" w:rsidRDefault="0054595D" w:rsidP="00A11C82">
      <w:pPr>
        <w:keepNext/>
      </w:pPr>
    </w:p>
    <w:p w14:paraId="07DA04FE" w14:textId="77777777" w:rsidR="00805B19" w:rsidRDefault="00805B19" w:rsidP="00A11C82">
      <w:pPr>
        <w:keepNext/>
        <w:rPr>
          <w:b/>
          <w:i/>
          <w:sz w:val="28"/>
        </w:rPr>
      </w:pPr>
      <w:r>
        <w:rPr>
          <w:b/>
          <w:i/>
          <w:sz w:val="28"/>
        </w:rPr>
        <w:br w:type="page"/>
        <w:t>Appendix C: Standard Forms / Certificates</w:t>
      </w:r>
    </w:p>
    <w:p w14:paraId="51FE37AC" w14:textId="77777777" w:rsidR="00805B19" w:rsidRDefault="00805B19" w:rsidP="00A11C82">
      <w:pPr>
        <w:keepNext/>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A11C82">
            <w:pPr>
              <w:keepNext/>
              <w:numPr>
                <w:ilvl w:val="0"/>
                <w:numId w:val="37"/>
              </w:numPr>
              <w:tabs>
                <w:tab w:val="num" w:pos="459"/>
              </w:tabs>
              <w:ind w:left="34" w:hanging="34"/>
              <w:rPr>
                <w:b/>
              </w:rPr>
            </w:pPr>
            <w:r>
              <w:rPr>
                <w:b/>
              </w:rPr>
              <w:t xml:space="preserve">Activity </w:t>
            </w:r>
          </w:p>
          <w:p w14:paraId="4F90A8BC" w14:textId="77777777" w:rsidR="00805B19" w:rsidRDefault="00805B19" w:rsidP="00A11C82">
            <w:pPr>
              <w:keepNext/>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A11C82">
            <w:pPr>
              <w:keepNext/>
              <w:numPr>
                <w:ilvl w:val="1"/>
                <w:numId w:val="37"/>
              </w:numPr>
              <w:tabs>
                <w:tab w:val="num" w:pos="459"/>
              </w:tabs>
              <w:ind w:left="34" w:firstLine="0"/>
            </w:pPr>
            <w:r>
              <w:rPr>
                <w:b/>
              </w:rPr>
              <w:t>System Identification</w:t>
            </w:r>
          </w:p>
          <w:p w14:paraId="52C04EFF" w14:textId="77777777" w:rsidR="00805B19" w:rsidRDefault="00805B19" w:rsidP="00A11C82">
            <w:pPr>
              <w:pStyle w:val="Footer"/>
              <w:keepNext/>
              <w:tabs>
                <w:tab w:val="clear" w:pos="4153"/>
                <w:tab w:val="clear" w:pos="8306"/>
              </w:tabs>
              <w:rPr>
                <w:rFonts w:ascii="Arial" w:hAnsi="Arial"/>
              </w:rPr>
            </w:pPr>
          </w:p>
          <w:p w14:paraId="36A37995" w14:textId="77777777" w:rsidR="00805B19" w:rsidRDefault="00805B19" w:rsidP="00A11C82">
            <w:pPr>
              <w:keepNext/>
            </w:pPr>
          </w:p>
        </w:tc>
      </w:tr>
      <w:tr w:rsidR="00805B19" w14:paraId="106C9566" w14:textId="77777777">
        <w:trPr>
          <w:cantSplit/>
          <w:trHeight w:val="3686"/>
        </w:trPr>
        <w:tc>
          <w:tcPr>
            <w:tcW w:w="10065" w:type="dxa"/>
          </w:tcPr>
          <w:p w14:paraId="0DF18EC9" w14:textId="77777777" w:rsidR="00805B19" w:rsidRDefault="00805B19" w:rsidP="00A11C82">
            <w:pPr>
              <w:keepNext/>
              <w:numPr>
                <w:ilvl w:val="1"/>
                <w:numId w:val="37"/>
              </w:numPr>
              <w:tabs>
                <w:tab w:val="num" w:pos="459"/>
              </w:tabs>
              <w:ind w:left="34" w:firstLine="0"/>
              <w:rPr>
                <w:b/>
              </w:rPr>
            </w:pPr>
            <w:r>
              <w:rPr>
                <w:b/>
              </w:rPr>
              <w:t>Method</w:t>
            </w:r>
          </w:p>
          <w:p w14:paraId="06FF6FB1" w14:textId="77777777" w:rsidR="00805B19" w:rsidRDefault="00805B19" w:rsidP="00A11C82">
            <w:pPr>
              <w:keepNext/>
            </w:pPr>
          </w:p>
        </w:tc>
      </w:tr>
      <w:tr w:rsidR="00805B19" w14:paraId="4D947ACE" w14:textId="77777777">
        <w:trPr>
          <w:trHeight w:val="794"/>
        </w:trPr>
        <w:tc>
          <w:tcPr>
            <w:tcW w:w="10065" w:type="dxa"/>
          </w:tcPr>
          <w:p w14:paraId="30AC1118" w14:textId="77777777" w:rsidR="00805B19" w:rsidRDefault="00805B19" w:rsidP="00A11C82">
            <w:pPr>
              <w:keepNext/>
              <w:numPr>
                <w:ilvl w:val="1"/>
                <w:numId w:val="37"/>
              </w:numPr>
            </w:pPr>
            <w:r>
              <w:rPr>
                <w:b/>
              </w:rPr>
              <w:t>Start Time</w:t>
            </w:r>
            <w:r>
              <w:t xml:space="preserve"> </w:t>
            </w:r>
          </w:p>
          <w:p w14:paraId="5418918C" w14:textId="29E03103" w:rsidR="00805B19" w:rsidRDefault="00805B19" w:rsidP="00A11C82">
            <w:pPr>
              <w:keepNext/>
            </w:pPr>
            <w:r>
              <w:t xml:space="preserve">Time__________ Date__________ </w:t>
            </w:r>
            <w:r w:rsidR="00301227">
              <w:t>The Company</w:t>
            </w:r>
            <w:r>
              <w:t>____________________ _TO________________________</w:t>
            </w:r>
          </w:p>
        </w:tc>
      </w:tr>
      <w:tr w:rsidR="00805B19" w14:paraId="4EE3AC98" w14:textId="77777777">
        <w:trPr>
          <w:trHeight w:val="2381"/>
        </w:trPr>
        <w:tc>
          <w:tcPr>
            <w:tcW w:w="10065" w:type="dxa"/>
          </w:tcPr>
          <w:p w14:paraId="54380D99" w14:textId="77777777" w:rsidR="00805B19" w:rsidRDefault="00805B19" w:rsidP="00A11C82">
            <w:pPr>
              <w:keepNext/>
              <w:numPr>
                <w:ilvl w:val="0"/>
                <w:numId w:val="38"/>
              </w:numPr>
              <w:rPr>
                <w:b/>
              </w:rPr>
            </w:pPr>
            <w:r>
              <w:rPr>
                <w:b/>
              </w:rPr>
              <w:t>System Released</w:t>
            </w:r>
          </w:p>
          <w:p w14:paraId="056E7B7B" w14:textId="77777777" w:rsidR="00805B19" w:rsidRDefault="00805B19" w:rsidP="00A11C82">
            <w:pPr>
              <w:keepNext/>
              <w:numPr>
                <w:ilvl w:val="0"/>
                <w:numId w:val="1"/>
              </w:numPr>
            </w:pPr>
            <w:r>
              <w:t>System Identification</w:t>
            </w:r>
          </w:p>
          <w:p w14:paraId="7A83C970" w14:textId="77777777" w:rsidR="00805B19" w:rsidRDefault="00805B19" w:rsidP="00A11C82">
            <w:pPr>
              <w:keepNext/>
            </w:pPr>
          </w:p>
          <w:p w14:paraId="2CD3D0E3" w14:textId="77777777" w:rsidR="005E7AF8" w:rsidRDefault="005E7AF8" w:rsidP="00A11C82">
            <w:pPr>
              <w:keepNext/>
            </w:pPr>
          </w:p>
          <w:p w14:paraId="55017067" w14:textId="77777777" w:rsidR="00805B19" w:rsidRDefault="00805B19" w:rsidP="00A11C82">
            <w:pPr>
              <w:keepNext/>
              <w:numPr>
                <w:ilvl w:val="0"/>
                <w:numId w:val="2"/>
              </w:numPr>
            </w:pPr>
            <w:r>
              <w:t>Boundaries</w:t>
            </w:r>
          </w:p>
          <w:p w14:paraId="3341F463" w14:textId="77777777" w:rsidR="00805B19" w:rsidRDefault="00805B19" w:rsidP="00A11C82">
            <w:pPr>
              <w:keepNext/>
            </w:pPr>
          </w:p>
          <w:p w14:paraId="0449530F" w14:textId="77777777" w:rsidR="005E7AF8" w:rsidRDefault="005E7AF8" w:rsidP="00A11C82">
            <w:pPr>
              <w:keepNext/>
            </w:pPr>
          </w:p>
          <w:p w14:paraId="0C0418CE" w14:textId="77777777" w:rsidR="00805B19" w:rsidRDefault="00805B19" w:rsidP="00A11C82">
            <w:pPr>
              <w:keepNext/>
              <w:numPr>
                <w:ilvl w:val="0"/>
                <w:numId w:val="2"/>
              </w:numPr>
            </w:pPr>
            <w:r>
              <w:t>Interface with other Transmission Owners/System Users</w:t>
            </w:r>
          </w:p>
          <w:p w14:paraId="14384CB6" w14:textId="77777777" w:rsidR="00805B19" w:rsidRDefault="00805B19" w:rsidP="00A11C82">
            <w:pPr>
              <w:keepNext/>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rsidP="00A11C82">
            <w:pPr>
              <w:keepNext/>
              <w:numPr>
                <w:ilvl w:val="0"/>
                <w:numId w:val="38"/>
              </w:numPr>
              <w:rPr>
                <w:b/>
              </w:rPr>
            </w:pPr>
            <w:r>
              <w:rPr>
                <w:b/>
              </w:rPr>
              <w:t>System Released from Operational Service</w:t>
            </w:r>
          </w:p>
          <w:p w14:paraId="1ECF35A7" w14:textId="18C51416"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4C2ED5D8" w14:textId="77777777">
        <w:trPr>
          <w:cantSplit/>
          <w:trHeight w:val="2674"/>
        </w:trPr>
        <w:tc>
          <w:tcPr>
            <w:tcW w:w="10065" w:type="dxa"/>
          </w:tcPr>
          <w:p w14:paraId="4B33DE13" w14:textId="77777777" w:rsidR="00805B19" w:rsidRDefault="00805B19" w:rsidP="00A11C82">
            <w:pPr>
              <w:keepNext/>
            </w:pPr>
            <w:r>
              <w:rPr>
                <w:b/>
              </w:rPr>
              <w:t xml:space="preserve">3. Certificate Cancellation </w:t>
            </w:r>
          </w:p>
          <w:p w14:paraId="1FDB4F01" w14:textId="77777777" w:rsidR="00805B19" w:rsidRDefault="00805B19" w:rsidP="00A11C82">
            <w:pPr>
              <w:keepNext/>
              <w:numPr>
                <w:ilvl w:val="0"/>
                <w:numId w:val="2"/>
              </w:numPr>
            </w:pPr>
            <w:r>
              <w:t xml:space="preserve"> Exceptions:</w:t>
            </w:r>
          </w:p>
          <w:p w14:paraId="3B729382" w14:textId="77777777" w:rsidR="00805B19" w:rsidRDefault="00805B19" w:rsidP="00A11C82">
            <w:pPr>
              <w:keepNext/>
            </w:pPr>
          </w:p>
          <w:p w14:paraId="3591BA45" w14:textId="77777777" w:rsidR="00805B19" w:rsidRDefault="00805B19" w:rsidP="00A11C82">
            <w:pPr>
              <w:keepNext/>
            </w:pPr>
          </w:p>
          <w:p w14:paraId="32A3ACF4" w14:textId="5BA05B38"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 xml:space="preserve">____________________  </w:t>
            </w:r>
            <w:r w:rsidRPr="005E7AF8">
              <w:rPr>
                <w:rFonts w:ascii="Arial" w:hAnsi="Arial" w:cs="Arial"/>
              </w:rPr>
              <w:t>TO</w:t>
            </w:r>
            <w:r>
              <w:t>________________________</w:t>
            </w:r>
          </w:p>
        </w:tc>
      </w:tr>
    </w:tbl>
    <w:p w14:paraId="3BCEAB11" w14:textId="77777777" w:rsidR="005E7AF8" w:rsidRPr="005F1049" w:rsidRDefault="00805B19" w:rsidP="00A11C82">
      <w:pPr>
        <w:keepNext/>
        <w:ind w:left="-993" w:right="-1192"/>
        <w:rPr>
          <w:b/>
          <w:sz w:val="24"/>
          <w:szCs w:val="24"/>
        </w:rPr>
      </w:pPr>
      <w:r>
        <w:rPr>
          <w:b/>
        </w:rPr>
        <w:br w:type="page"/>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rsidP="00A11C82">
      <w:pPr>
        <w:keepNext/>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rsidP="00A11C82">
            <w:pPr>
              <w:keepNext/>
              <w:numPr>
                <w:ilvl w:val="0"/>
                <w:numId w:val="39"/>
              </w:numPr>
              <w:tabs>
                <w:tab w:val="num" w:pos="459"/>
              </w:tabs>
              <w:rPr>
                <w:b/>
              </w:rPr>
            </w:pPr>
            <w:r>
              <w:rPr>
                <w:b/>
              </w:rPr>
              <w:t xml:space="preserve">Activity </w:t>
            </w:r>
          </w:p>
          <w:p w14:paraId="06BF3234" w14:textId="77777777" w:rsidR="00805B19" w:rsidRDefault="00805B19" w:rsidP="00A11C82">
            <w:pPr>
              <w:keepNext/>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rsidP="00A11C82">
            <w:pPr>
              <w:keepNext/>
              <w:numPr>
                <w:ilvl w:val="0"/>
                <w:numId w:val="42"/>
              </w:numPr>
              <w:rPr>
                <w:b/>
              </w:rPr>
            </w:pPr>
            <w:r>
              <w:rPr>
                <w:b/>
              </w:rPr>
              <w:t>System Identification</w:t>
            </w:r>
          </w:p>
          <w:p w14:paraId="2A421227" w14:textId="77777777" w:rsidR="00805B19" w:rsidRDefault="00805B19" w:rsidP="00A11C82">
            <w:pPr>
              <w:pStyle w:val="Footer"/>
              <w:keepNext/>
              <w:rPr>
                <w:rFonts w:ascii="Arial" w:hAnsi="Arial"/>
                <w:b/>
              </w:rPr>
            </w:pPr>
            <w:r>
              <w:rPr>
                <w:rFonts w:ascii="Arial" w:hAnsi="Arial"/>
                <w:b/>
              </w:rPr>
              <w:t>Nielston – Windyhill 275kV cct</w:t>
            </w:r>
          </w:p>
          <w:p w14:paraId="43BF26A7" w14:textId="77777777" w:rsidR="00805B19" w:rsidRDefault="00805B19" w:rsidP="00A11C82">
            <w:pPr>
              <w:pStyle w:val="Footer"/>
              <w:keepNext/>
              <w:rPr>
                <w:rFonts w:ascii="Arial" w:hAnsi="Arial"/>
                <w:b/>
              </w:rPr>
            </w:pPr>
            <w:r>
              <w:rPr>
                <w:rFonts w:ascii="Arial" w:hAnsi="Arial"/>
                <w:b/>
              </w:rPr>
              <w:t>Nielston 275/132kV SGT2 cct</w:t>
            </w:r>
          </w:p>
          <w:p w14:paraId="173AAF42" w14:textId="77777777" w:rsidR="00805B19" w:rsidRDefault="00805B19" w:rsidP="00A11C82">
            <w:pPr>
              <w:keepNext/>
            </w:pPr>
            <w:r>
              <w:rPr>
                <w:b/>
              </w:rPr>
              <w:t>Neilston MC1</w:t>
            </w:r>
          </w:p>
        </w:tc>
      </w:tr>
      <w:tr w:rsidR="00805B19" w14:paraId="7744DCE5" w14:textId="77777777" w:rsidTr="005F1049">
        <w:trPr>
          <w:cantSplit/>
          <w:trHeight w:val="2990"/>
        </w:trPr>
        <w:tc>
          <w:tcPr>
            <w:tcW w:w="10065" w:type="dxa"/>
          </w:tcPr>
          <w:p w14:paraId="717BADD9" w14:textId="77777777" w:rsidR="00805B19" w:rsidRDefault="00805B19" w:rsidP="00A11C82">
            <w:pPr>
              <w:keepNext/>
              <w:numPr>
                <w:ilvl w:val="0"/>
                <w:numId w:val="42"/>
              </w:numPr>
              <w:rPr>
                <w:b/>
              </w:rPr>
            </w:pPr>
            <w:r>
              <w:rPr>
                <w:b/>
              </w:rPr>
              <w:t>Method</w:t>
            </w:r>
          </w:p>
          <w:p w14:paraId="30C9562B" w14:textId="77777777" w:rsidR="00805B19" w:rsidRDefault="00805B19" w:rsidP="00A11C82">
            <w:pPr>
              <w:keepNext/>
              <w:numPr>
                <w:ilvl w:val="0"/>
                <w:numId w:val="41"/>
              </w:numPr>
            </w:pPr>
            <w:r>
              <w:t>NEIL2  de-load SGT2 cct</w:t>
            </w:r>
          </w:p>
          <w:p w14:paraId="36FB7EAC" w14:textId="77777777" w:rsidR="00805B19" w:rsidRDefault="00805B19" w:rsidP="00A11C82">
            <w:pPr>
              <w:keepNext/>
              <w:numPr>
                <w:ilvl w:val="0"/>
                <w:numId w:val="41"/>
              </w:numPr>
            </w:pPr>
            <w:r>
              <w:t>Switch out NEIL – WIYH 275kV cct de-energise from  NEIL2</w:t>
            </w:r>
          </w:p>
          <w:p w14:paraId="69375829" w14:textId="77777777" w:rsidR="00805B19" w:rsidRDefault="00805B19" w:rsidP="00A11C82">
            <w:pPr>
              <w:keepNext/>
              <w:numPr>
                <w:ilvl w:val="0"/>
                <w:numId w:val="41"/>
              </w:numPr>
            </w:pPr>
            <w:r>
              <w:t>NEIL2 Disconnect SGT2  cct</w:t>
            </w:r>
          </w:p>
          <w:p w14:paraId="0B3E0845" w14:textId="77777777" w:rsidR="00805B19" w:rsidRDefault="00805B19" w:rsidP="00A11C82">
            <w:pPr>
              <w:keepNext/>
              <w:numPr>
                <w:ilvl w:val="0"/>
                <w:numId w:val="41"/>
              </w:numPr>
            </w:pPr>
            <w:r>
              <w:t>Switch in NEIL – WIYH 275kV cct   energise from NEIL2</w:t>
            </w:r>
          </w:p>
          <w:p w14:paraId="65CFFDB4" w14:textId="77777777" w:rsidR="005E7AF8" w:rsidRDefault="005E7AF8" w:rsidP="00A11C82">
            <w:pPr>
              <w:keepNext/>
            </w:pPr>
          </w:p>
        </w:tc>
      </w:tr>
      <w:tr w:rsidR="00805B19" w14:paraId="643258E6" w14:textId="77777777">
        <w:trPr>
          <w:trHeight w:val="794"/>
        </w:trPr>
        <w:tc>
          <w:tcPr>
            <w:tcW w:w="10065" w:type="dxa"/>
          </w:tcPr>
          <w:p w14:paraId="27DB3CB9" w14:textId="77777777" w:rsidR="00805B19" w:rsidRDefault="00805B19" w:rsidP="00A11C82">
            <w:pPr>
              <w:keepNext/>
              <w:numPr>
                <w:ilvl w:val="0"/>
                <w:numId w:val="42"/>
              </w:numPr>
              <w:rPr>
                <w:b/>
              </w:rPr>
            </w:pPr>
            <w:r>
              <w:rPr>
                <w:b/>
              </w:rPr>
              <w:t xml:space="preserve">Start Time </w:t>
            </w:r>
          </w:p>
          <w:p w14:paraId="20B53EAE" w14:textId="31D85B45" w:rsidR="00805B19" w:rsidRDefault="00805B19" w:rsidP="00A11C82">
            <w:pPr>
              <w:keepNext/>
            </w:pPr>
            <w:r>
              <w:t xml:space="preserve">Time__________ Date__________ </w:t>
            </w:r>
            <w:r w:rsidR="00301227">
              <w:t>The Company</w:t>
            </w:r>
            <w:r>
              <w:t>____________________ _TO________________________</w:t>
            </w:r>
          </w:p>
        </w:tc>
      </w:tr>
      <w:tr w:rsidR="00805B19" w14:paraId="459CC64A" w14:textId="77777777">
        <w:trPr>
          <w:trHeight w:val="2381"/>
        </w:trPr>
        <w:tc>
          <w:tcPr>
            <w:tcW w:w="10065" w:type="dxa"/>
          </w:tcPr>
          <w:p w14:paraId="7A895887" w14:textId="77777777" w:rsidR="00805B19" w:rsidRDefault="00805B19" w:rsidP="00A11C82">
            <w:pPr>
              <w:keepNext/>
              <w:numPr>
                <w:ilvl w:val="0"/>
                <w:numId w:val="40"/>
              </w:numPr>
              <w:rPr>
                <w:b/>
              </w:rPr>
            </w:pPr>
            <w:r>
              <w:rPr>
                <w:b/>
              </w:rPr>
              <w:t>System Released</w:t>
            </w:r>
          </w:p>
          <w:p w14:paraId="02161F3E" w14:textId="77777777" w:rsidR="00805B19" w:rsidRDefault="00805B19" w:rsidP="00A11C82">
            <w:pPr>
              <w:keepNext/>
              <w:numPr>
                <w:ilvl w:val="0"/>
                <w:numId w:val="1"/>
              </w:numPr>
            </w:pPr>
            <w:r>
              <w:t>System Identification</w:t>
            </w:r>
          </w:p>
          <w:p w14:paraId="25B94C17" w14:textId="77777777" w:rsidR="00805B19" w:rsidRDefault="00805B19" w:rsidP="00A11C82">
            <w:pPr>
              <w:keepNext/>
            </w:pPr>
            <w:r>
              <w:t>NEIL 275/132kV SGT2 cct</w:t>
            </w:r>
          </w:p>
          <w:p w14:paraId="50A8DB89" w14:textId="77777777" w:rsidR="00805B19" w:rsidRDefault="00805B19" w:rsidP="00A11C82">
            <w:pPr>
              <w:keepNext/>
            </w:pPr>
          </w:p>
          <w:p w14:paraId="78FAE4B1" w14:textId="77777777" w:rsidR="00805B19" w:rsidRDefault="00805B19" w:rsidP="00A11C82">
            <w:pPr>
              <w:keepNext/>
              <w:numPr>
                <w:ilvl w:val="0"/>
                <w:numId w:val="2"/>
              </w:numPr>
            </w:pPr>
            <w:r>
              <w:t>Boundaries</w:t>
            </w:r>
          </w:p>
          <w:p w14:paraId="4C2456E8" w14:textId="77777777" w:rsidR="00805B19" w:rsidRDefault="00805B19" w:rsidP="00A11C82">
            <w:pPr>
              <w:keepNext/>
            </w:pPr>
            <w:r>
              <w:tab/>
              <w:t>NEIL2  H13</w:t>
            </w:r>
          </w:p>
          <w:p w14:paraId="2926DED2" w14:textId="77777777" w:rsidR="00805B19" w:rsidRDefault="00805B19" w:rsidP="00A11C82">
            <w:pPr>
              <w:keepNext/>
            </w:pPr>
            <w:r>
              <w:tab/>
              <w:t>NEIL1  286   284</w:t>
            </w:r>
          </w:p>
          <w:p w14:paraId="533EDE47" w14:textId="77777777" w:rsidR="00805B19" w:rsidRDefault="00805B19" w:rsidP="00A11C82">
            <w:pPr>
              <w:keepNext/>
            </w:pPr>
          </w:p>
          <w:p w14:paraId="2DE22847" w14:textId="77777777" w:rsidR="00805B19" w:rsidRDefault="00805B19" w:rsidP="00A11C82">
            <w:pPr>
              <w:keepNext/>
              <w:numPr>
                <w:ilvl w:val="0"/>
                <w:numId w:val="2"/>
              </w:numPr>
            </w:pPr>
            <w:r>
              <w:t>Interface with other Transmission Owners/System Users</w:t>
            </w:r>
          </w:p>
          <w:p w14:paraId="58300781" w14:textId="77777777" w:rsidR="00805B19" w:rsidRDefault="00805B19" w:rsidP="00A11C82">
            <w:pPr>
              <w:keepNext/>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rsidP="00A11C82">
            <w:pPr>
              <w:keepNext/>
              <w:numPr>
                <w:ilvl w:val="0"/>
                <w:numId w:val="40"/>
              </w:numPr>
              <w:rPr>
                <w:b/>
              </w:rPr>
            </w:pPr>
            <w:r>
              <w:rPr>
                <w:b/>
              </w:rPr>
              <w:t>System Released from Operational Service</w:t>
            </w:r>
          </w:p>
          <w:p w14:paraId="227DBCD6" w14:textId="54323D6F"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2DDE23AB" w14:textId="77777777">
        <w:trPr>
          <w:cantSplit/>
          <w:trHeight w:val="2674"/>
        </w:trPr>
        <w:tc>
          <w:tcPr>
            <w:tcW w:w="10065" w:type="dxa"/>
          </w:tcPr>
          <w:p w14:paraId="4E0CACA4" w14:textId="77777777" w:rsidR="00805B19" w:rsidRDefault="00805B19" w:rsidP="00A11C82">
            <w:pPr>
              <w:keepNext/>
            </w:pPr>
            <w:r>
              <w:rPr>
                <w:b/>
              </w:rPr>
              <w:t xml:space="preserve">3. Certificate Cancellation </w:t>
            </w:r>
          </w:p>
          <w:p w14:paraId="5747F8ED" w14:textId="77777777" w:rsidR="00805B19" w:rsidRDefault="00805B19" w:rsidP="00A11C82">
            <w:pPr>
              <w:keepNext/>
              <w:numPr>
                <w:ilvl w:val="0"/>
                <w:numId w:val="2"/>
              </w:numPr>
            </w:pPr>
            <w:r>
              <w:t xml:space="preserve"> Exceptions:</w:t>
            </w:r>
          </w:p>
          <w:p w14:paraId="7F2584C5" w14:textId="77777777" w:rsidR="00805B19" w:rsidRDefault="00805B19" w:rsidP="00A11C82">
            <w:pPr>
              <w:pStyle w:val="Footer"/>
              <w:keepNext/>
              <w:tabs>
                <w:tab w:val="clear" w:pos="4153"/>
                <w:tab w:val="clear" w:pos="8306"/>
              </w:tabs>
              <w:rPr>
                <w:rFonts w:ascii="Arial" w:hAnsi="Arial"/>
              </w:rPr>
            </w:pPr>
          </w:p>
          <w:p w14:paraId="5D637040" w14:textId="77777777" w:rsidR="00805B19" w:rsidRDefault="00805B19" w:rsidP="00A11C82">
            <w:pPr>
              <w:keepNext/>
            </w:pPr>
          </w:p>
          <w:p w14:paraId="4AD63CAA" w14:textId="77777777" w:rsidR="00805B19" w:rsidRDefault="00805B19" w:rsidP="00A11C82">
            <w:pPr>
              <w:keepNext/>
            </w:pPr>
          </w:p>
          <w:p w14:paraId="17E21170" w14:textId="77777777" w:rsidR="00805B19" w:rsidRDefault="00805B19" w:rsidP="00A11C82">
            <w:pPr>
              <w:keepNext/>
            </w:pPr>
          </w:p>
          <w:p w14:paraId="56C3BAB2" w14:textId="266B9D39"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3E0B2B44" w14:textId="77777777" w:rsidR="00805B19" w:rsidRDefault="00805B19" w:rsidP="00A11C82">
      <w:pPr>
        <w:keepNext/>
        <w:ind w:left="-993" w:right="-1192"/>
      </w:pPr>
    </w:p>
    <w:p w14:paraId="4D87A8DE" w14:textId="77777777" w:rsidR="005F1049" w:rsidRDefault="005F1049" w:rsidP="00A11C82">
      <w:pPr>
        <w:keepNext/>
        <w:ind w:left="-993" w:right="-1192"/>
        <w:rPr>
          <w:b/>
          <w:sz w:val="24"/>
        </w:rPr>
      </w:pPr>
      <w:r>
        <w:rPr>
          <w:b/>
          <w:sz w:val="24"/>
        </w:rPr>
        <w:t>Example 2</w:t>
      </w:r>
    </w:p>
    <w:p w14:paraId="68662C54" w14:textId="77777777" w:rsidR="00805B19" w:rsidRDefault="00805B19" w:rsidP="00A11C82">
      <w:pPr>
        <w:keepNext/>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rsidP="00A11C82">
            <w:pPr>
              <w:keepNext/>
              <w:numPr>
                <w:ilvl w:val="0"/>
                <w:numId w:val="43"/>
              </w:numPr>
              <w:tabs>
                <w:tab w:val="num" w:pos="459"/>
              </w:tabs>
              <w:rPr>
                <w:b/>
              </w:rPr>
            </w:pPr>
            <w:r>
              <w:rPr>
                <w:b/>
              </w:rPr>
              <w:t xml:space="preserve">Activity </w:t>
            </w:r>
          </w:p>
          <w:p w14:paraId="7A2A517D" w14:textId="77777777" w:rsidR="00805B19" w:rsidRDefault="00805B19" w:rsidP="00A11C82">
            <w:pPr>
              <w:keepNext/>
              <w:rPr>
                <w:sz w:val="24"/>
              </w:rPr>
            </w:pPr>
            <w:r>
              <w:rPr>
                <w:sz w:val="24"/>
              </w:rPr>
              <w:t>Kintore – Tealing 1  XT1 275Kv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A11C82">
            <w:pPr>
              <w:keepNext/>
              <w:numPr>
                <w:ilvl w:val="1"/>
                <w:numId w:val="44"/>
              </w:numPr>
              <w:tabs>
                <w:tab w:val="num" w:pos="459"/>
              </w:tabs>
            </w:pPr>
            <w:r>
              <w:rPr>
                <w:b/>
              </w:rPr>
              <w:t>System Identification</w:t>
            </w:r>
          </w:p>
          <w:p w14:paraId="7D55852B" w14:textId="77777777" w:rsidR="00805B19" w:rsidRDefault="00805B19" w:rsidP="00A11C82">
            <w:pPr>
              <w:pStyle w:val="Footer"/>
              <w:keepNext/>
              <w:rPr>
                <w:rFonts w:ascii="Arial" w:hAnsi="Arial"/>
                <w:b/>
              </w:rPr>
            </w:pPr>
            <w:r>
              <w:rPr>
                <w:rFonts w:ascii="Arial" w:hAnsi="Arial"/>
                <w:b/>
              </w:rPr>
              <w:t>Kintore – Tealing 1  XT1 275kV cct</w:t>
            </w:r>
          </w:p>
          <w:p w14:paraId="54E2BA48" w14:textId="77777777" w:rsidR="00805B19" w:rsidRDefault="00805B19" w:rsidP="00A11C82">
            <w:pPr>
              <w:pStyle w:val="Footer"/>
              <w:keepNext/>
              <w:rPr>
                <w:rFonts w:ascii="Arial" w:hAnsi="Arial"/>
                <w:b/>
              </w:rPr>
            </w:pPr>
            <w:r>
              <w:rPr>
                <w:rFonts w:ascii="Arial" w:hAnsi="Arial"/>
                <w:b/>
              </w:rPr>
              <w:t xml:space="preserve">Kintore 275/132kV  SGT3 </w:t>
            </w:r>
          </w:p>
          <w:p w14:paraId="19113925" w14:textId="77777777" w:rsidR="00805B19" w:rsidRDefault="00805B19" w:rsidP="00A11C82">
            <w:pPr>
              <w:pStyle w:val="Footer"/>
              <w:keepNext/>
              <w:rPr>
                <w:rFonts w:ascii="Arial" w:hAnsi="Arial"/>
                <w:b/>
              </w:rPr>
            </w:pPr>
            <w:r>
              <w:rPr>
                <w:rFonts w:ascii="Arial" w:hAnsi="Arial"/>
                <w:b/>
              </w:rPr>
              <w:t>Kintore –Tealing 2  XT2  275kV cct ( for on load changeover)</w:t>
            </w:r>
          </w:p>
        </w:tc>
      </w:tr>
      <w:tr w:rsidR="00805B19" w14:paraId="1DD9A628" w14:textId="77777777">
        <w:trPr>
          <w:cantSplit/>
          <w:trHeight w:val="3402"/>
        </w:trPr>
        <w:tc>
          <w:tcPr>
            <w:tcW w:w="10065" w:type="dxa"/>
          </w:tcPr>
          <w:p w14:paraId="15039480" w14:textId="77777777" w:rsidR="00805B19" w:rsidRDefault="00805B19" w:rsidP="00A11C82">
            <w:pPr>
              <w:keepNext/>
              <w:numPr>
                <w:ilvl w:val="1"/>
                <w:numId w:val="44"/>
              </w:numPr>
              <w:tabs>
                <w:tab w:val="num" w:pos="459"/>
              </w:tabs>
              <w:ind w:left="34" w:firstLine="0"/>
              <w:rPr>
                <w:b/>
              </w:rPr>
            </w:pPr>
            <w:r>
              <w:rPr>
                <w:b/>
              </w:rPr>
              <w:t>Method</w:t>
            </w:r>
          </w:p>
          <w:p w14:paraId="4564AA19" w14:textId="77777777" w:rsidR="00805B19" w:rsidRDefault="00805B19" w:rsidP="00A11C82">
            <w:pPr>
              <w:keepNext/>
              <w:numPr>
                <w:ilvl w:val="0"/>
                <w:numId w:val="41"/>
              </w:numPr>
            </w:pPr>
            <w:r>
              <w:t>KINT2  complete on load changeover of XT2 cct to RB1</w:t>
            </w:r>
          </w:p>
          <w:p w14:paraId="41DE5261" w14:textId="77777777" w:rsidR="00805B19" w:rsidRDefault="00805B19" w:rsidP="00A11C82">
            <w:pPr>
              <w:keepNext/>
              <w:numPr>
                <w:ilvl w:val="0"/>
                <w:numId w:val="41"/>
              </w:numPr>
            </w:pPr>
            <w:r>
              <w:t>KINT1  Deload SGT3 cct</w:t>
            </w:r>
          </w:p>
          <w:p w14:paraId="090B3027" w14:textId="77777777" w:rsidR="00805B19" w:rsidRDefault="00805B19" w:rsidP="00A11C82">
            <w:pPr>
              <w:keepNext/>
              <w:numPr>
                <w:ilvl w:val="0"/>
                <w:numId w:val="41"/>
              </w:numPr>
            </w:pPr>
            <w:r>
              <w:t>Switch out XT1 275kV cct  de-energise from KINT2</w:t>
            </w:r>
          </w:p>
          <w:p w14:paraId="0D4304A3" w14:textId="77777777" w:rsidR="00805B19" w:rsidRDefault="00805B19" w:rsidP="00A11C82">
            <w:pPr>
              <w:keepNext/>
              <w:numPr>
                <w:ilvl w:val="0"/>
                <w:numId w:val="41"/>
              </w:numPr>
            </w:pPr>
            <w:r>
              <w:t>KINT2 Disconnect  XT1 cct</w:t>
            </w:r>
          </w:p>
          <w:p w14:paraId="5F15AB18" w14:textId="77777777" w:rsidR="00805B19" w:rsidRDefault="00805B19" w:rsidP="00A11C82">
            <w:pPr>
              <w:keepNext/>
              <w:numPr>
                <w:ilvl w:val="0"/>
                <w:numId w:val="41"/>
              </w:numPr>
            </w:pPr>
            <w:r>
              <w:t>KINT2 Energise SGT3 cct</w:t>
            </w:r>
          </w:p>
          <w:p w14:paraId="5D51954D" w14:textId="77777777" w:rsidR="00805B19" w:rsidRDefault="00805B19" w:rsidP="00A11C82">
            <w:pPr>
              <w:keepNext/>
              <w:numPr>
                <w:ilvl w:val="0"/>
                <w:numId w:val="41"/>
              </w:numPr>
            </w:pPr>
            <w:r>
              <w:t>KINT1 Load SGT3 cct</w:t>
            </w:r>
          </w:p>
        </w:tc>
      </w:tr>
      <w:tr w:rsidR="00805B19" w14:paraId="4E46BDE5" w14:textId="77777777">
        <w:trPr>
          <w:trHeight w:val="794"/>
        </w:trPr>
        <w:tc>
          <w:tcPr>
            <w:tcW w:w="10065" w:type="dxa"/>
          </w:tcPr>
          <w:p w14:paraId="41C817AF" w14:textId="77777777" w:rsidR="00805B19" w:rsidRDefault="00805B19" w:rsidP="00A11C82">
            <w:pPr>
              <w:keepNext/>
              <w:numPr>
                <w:ilvl w:val="1"/>
                <w:numId w:val="44"/>
              </w:numPr>
            </w:pPr>
            <w:r>
              <w:rPr>
                <w:b/>
              </w:rPr>
              <w:t>Start Time</w:t>
            </w:r>
            <w:r>
              <w:t xml:space="preserve"> </w:t>
            </w:r>
          </w:p>
          <w:p w14:paraId="34417588" w14:textId="097B5BA4" w:rsidR="00805B19" w:rsidRDefault="00805B19" w:rsidP="00A11C82">
            <w:pPr>
              <w:keepNext/>
            </w:pPr>
            <w:r>
              <w:t xml:space="preserve">Time__________ Date__________ </w:t>
            </w:r>
            <w:r w:rsidR="00301227">
              <w:t>The Company</w:t>
            </w:r>
            <w:r>
              <w:t>____________________ _TO________________________</w:t>
            </w:r>
          </w:p>
        </w:tc>
      </w:tr>
      <w:tr w:rsidR="00805B19" w14:paraId="368CA3CA" w14:textId="77777777">
        <w:trPr>
          <w:trHeight w:val="2381"/>
        </w:trPr>
        <w:tc>
          <w:tcPr>
            <w:tcW w:w="10065" w:type="dxa"/>
          </w:tcPr>
          <w:p w14:paraId="0AEFCBB8" w14:textId="77777777" w:rsidR="00805B19" w:rsidRDefault="00805B19" w:rsidP="00A11C82">
            <w:pPr>
              <w:keepNext/>
              <w:numPr>
                <w:ilvl w:val="0"/>
                <w:numId w:val="45"/>
              </w:numPr>
              <w:rPr>
                <w:b/>
              </w:rPr>
            </w:pPr>
            <w:r>
              <w:rPr>
                <w:b/>
              </w:rPr>
              <w:t>System Released</w:t>
            </w:r>
          </w:p>
          <w:p w14:paraId="2C66F6EF" w14:textId="77777777" w:rsidR="00805B19" w:rsidRDefault="00805B19" w:rsidP="00A11C82">
            <w:pPr>
              <w:keepNext/>
              <w:numPr>
                <w:ilvl w:val="0"/>
                <w:numId w:val="1"/>
              </w:numPr>
            </w:pPr>
            <w:r>
              <w:t>System Identification</w:t>
            </w:r>
          </w:p>
          <w:p w14:paraId="051C054C" w14:textId="77777777" w:rsidR="00805B19" w:rsidRDefault="00805B19" w:rsidP="00A11C82">
            <w:pPr>
              <w:keepNext/>
            </w:pPr>
            <w:r>
              <w:tab/>
              <w:t>XT1 275kV cct</w:t>
            </w:r>
          </w:p>
          <w:p w14:paraId="1F03D940" w14:textId="77777777" w:rsidR="00805B19" w:rsidRDefault="00805B19" w:rsidP="00A11C82">
            <w:pPr>
              <w:keepNext/>
              <w:numPr>
                <w:ilvl w:val="0"/>
                <w:numId w:val="2"/>
              </w:numPr>
            </w:pPr>
            <w:r>
              <w:t>Boundaries</w:t>
            </w:r>
          </w:p>
          <w:p w14:paraId="71B23F45" w14:textId="77777777" w:rsidR="00805B19" w:rsidRDefault="00805B19" w:rsidP="00A11C82">
            <w:pPr>
              <w:keepNext/>
            </w:pPr>
            <w:r>
              <w:tab/>
              <w:t>KINT2   L113</w:t>
            </w:r>
          </w:p>
          <w:p w14:paraId="5E321DCB" w14:textId="77777777" w:rsidR="00805B19" w:rsidRDefault="00805B19" w:rsidP="00A11C82">
            <w:pPr>
              <w:keepNext/>
            </w:pPr>
            <w:r>
              <w:tab/>
              <w:t xml:space="preserve">TEAL2   L84   L86 </w:t>
            </w:r>
          </w:p>
          <w:p w14:paraId="43ADEBF5" w14:textId="77777777" w:rsidR="00805B19" w:rsidRDefault="00805B19" w:rsidP="00A11C82">
            <w:pPr>
              <w:keepNext/>
              <w:numPr>
                <w:ilvl w:val="0"/>
                <w:numId w:val="2"/>
              </w:numPr>
            </w:pPr>
            <w:r>
              <w:t>Interface with other Transmission Owners/System Users</w:t>
            </w:r>
          </w:p>
          <w:p w14:paraId="0241EF79" w14:textId="77777777" w:rsidR="00805B19" w:rsidRDefault="00805B19" w:rsidP="00A11C82">
            <w:pPr>
              <w:keepNext/>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rsidP="00A11C82">
            <w:pPr>
              <w:keepNext/>
              <w:numPr>
                <w:ilvl w:val="0"/>
                <w:numId w:val="45"/>
              </w:numPr>
              <w:rPr>
                <w:b/>
              </w:rPr>
            </w:pPr>
            <w:r>
              <w:rPr>
                <w:b/>
              </w:rPr>
              <w:t>System Released from Operational Service</w:t>
            </w:r>
          </w:p>
          <w:p w14:paraId="236230CF" w14:textId="5C776470"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61E37CD2" w14:textId="77777777">
        <w:trPr>
          <w:cantSplit/>
          <w:trHeight w:val="2674"/>
        </w:trPr>
        <w:tc>
          <w:tcPr>
            <w:tcW w:w="10065" w:type="dxa"/>
          </w:tcPr>
          <w:p w14:paraId="11CB4DE1" w14:textId="77777777" w:rsidR="00805B19" w:rsidRDefault="00805B19" w:rsidP="00A11C82">
            <w:pPr>
              <w:keepNext/>
            </w:pPr>
            <w:r>
              <w:rPr>
                <w:b/>
              </w:rPr>
              <w:t xml:space="preserve">3. Certificate Cancellation </w:t>
            </w:r>
          </w:p>
          <w:p w14:paraId="3F7761D1" w14:textId="77777777" w:rsidR="00805B19" w:rsidRDefault="00805B19" w:rsidP="00A11C82">
            <w:pPr>
              <w:keepNext/>
              <w:numPr>
                <w:ilvl w:val="0"/>
                <w:numId w:val="2"/>
              </w:numPr>
            </w:pPr>
            <w:r>
              <w:t xml:space="preserve"> Exceptions:</w:t>
            </w:r>
          </w:p>
          <w:p w14:paraId="61F067CA" w14:textId="77777777" w:rsidR="00805B19" w:rsidRDefault="00805B19" w:rsidP="00A11C82">
            <w:pPr>
              <w:pStyle w:val="Footer"/>
              <w:keepNext/>
              <w:tabs>
                <w:tab w:val="clear" w:pos="4153"/>
                <w:tab w:val="clear" w:pos="8306"/>
              </w:tabs>
              <w:rPr>
                <w:rFonts w:ascii="Arial" w:hAnsi="Arial"/>
              </w:rPr>
            </w:pPr>
          </w:p>
          <w:p w14:paraId="5ECA9A8E" w14:textId="77777777" w:rsidR="00805B19" w:rsidRDefault="00805B19" w:rsidP="00A11C82">
            <w:pPr>
              <w:keepNext/>
            </w:pPr>
          </w:p>
          <w:p w14:paraId="1D982230" w14:textId="77777777" w:rsidR="00805B19" w:rsidRDefault="00805B19" w:rsidP="00A11C82">
            <w:pPr>
              <w:keepNext/>
            </w:pPr>
          </w:p>
          <w:p w14:paraId="706454CA" w14:textId="77777777" w:rsidR="00805B19" w:rsidRDefault="00805B19" w:rsidP="00A11C82">
            <w:pPr>
              <w:keepNext/>
            </w:pPr>
          </w:p>
          <w:p w14:paraId="5415C2EA" w14:textId="6B550FED"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6F38811E" w14:textId="77777777" w:rsidR="005F1049" w:rsidRDefault="00805B19" w:rsidP="00A11C82">
      <w:pPr>
        <w:keepNext/>
        <w:ind w:left="-993" w:right="-1192"/>
        <w:rPr>
          <w:b/>
          <w:sz w:val="24"/>
        </w:rPr>
      </w:pPr>
      <w:r>
        <w:br w:type="page"/>
      </w:r>
      <w:r w:rsidR="005F1049">
        <w:rPr>
          <w:b/>
          <w:sz w:val="24"/>
        </w:rPr>
        <w:t>Example 3</w:t>
      </w:r>
    </w:p>
    <w:p w14:paraId="65BE4D43" w14:textId="77777777" w:rsidR="00805B19" w:rsidRDefault="00805B19" w:rsidP="00A11C82">
      <w:pPr>
        <w:keepNext/>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rsidP="00A11C82">
            <w:pPr>
              <w:keepNext/>
              <w:numPr>
                <w:ilvl w:val="0"/>
                <w:numId w:val="46"/>
              </w:numPr>
              <w:tabs>
                <w:tab w:val="num" w:pos="459"/>
              </w:tabs>
              <w:rPr>
                <w:b/>
              </w:rPr>
            </w:pPr>
            <w:r>
              <w:rPr>
                <w:b/>
              </w:rPr>
              <w:t xml:space="preserve">Activity </w:t>
            </w:r>
          </w:p>
          <w:p w14:paraId="313D08CF" w14:textId="77777777" w:rsidR="00805B19" w:rsidRDefault="00805B19" w:rsidP="00A11C82">
            <w:pPr>
              <w:keepNext/>
              <w:rPr>
                <w:sz w:val="24"/>
              </w:rPr>
            </w:pPr>
            <w:r>
              <w:rPr>
                <w:sz w:val="24"/>
              </w:rPr>
              <w:t>Kintore – Kincardine XZ1 275kV  Overhead line maint  (SPT-SHETL Inter-connector cct)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A11C82">
            <w:pPr>
              <w:keepNext/>
              <w:numPr>
                <w:ilvl w:val="1"/>
                <w:numId w:val="47"/>
              </w:numPr>
              <w:tabs>
                <w:tab w:val="num" w:pos="459"/>
              </w:tabs>
            </w:pPr>
            <w:r>
              <w:rPr>
                <w:b/>
              </w:rPr>
              <w:t>System Identification</w:t>
            </w:r>
          </w:p>
          <w:p w14:paraId="156F68F9" w14:textId="77777777" w:rsidR="00805B19" w:rsidRDefault="00805B19" w:rsidP="00A11C82">
            <w:pPr>
              <w:pStyle w:val="Footer"/>
              <w:keepNext/>
              <w:rPr>
                <w:rFonts w:ascii="Arial" w:hAnsi="Arial"/>
              </w:rPr>
            </w:pPr>
            <w:r>
              <w:rPr>
                <w:rFonts w:ascii="Arial" w:hAnsi="Arial"/>
              </w:rPr>
              <w:t>Kintore – Kincardine  XZ1  275kV cct</w:t>
            </w:r>
          </w:p>
        </w:tc>
      </w:tr>
      <w:tr w:rsidR="00805B19" w14:paraId="11BE5CE9" w14:textId="77777777">
        <w:trPr>
          <w:cantSplit/>
          <w:trHeight w:val="3402"/>
        </w:trPr>
        <w:tc>
          <w:tcPr>
            <w:tcW w:w="10065" w:type="dxa"/>
          </w:tcPr>
          <w:p w14:paraId="14EEC2EC" w14:textId="77777777" w:rsidR="00805B19" w:rsidRDefault="00805B19" w:rsidP="00A11C82">
            <w:pPr>
              <w:keepNext/>
              <w:numPr>
                <w:ilvl w:val="1"/>
                <w:numId w:val="47"/>
              </w:numPr>
              <w:tabs>
                <w:tab w:val="num" w:pos="459"/>
              </w:tabs>
              <w:ind w:left="34" w:firstLine="0"/>
              <w:rPr>
                <w:b/>
              </w:rPr>
            </w:pPr>
            <w:r>
              <w:rPr>
                <w:b/>
              </w:rPr>
              <w:t>Method</w:t>
            </w:r>
          </w:p>
          <w:p w14:paraId="26B891CE" w14:textId="77777777" w:rsidR="00805B19" w:rsidRDefault="00805B19" w:rsidP="00A11C82">
            <w:pPr>
              <w:keepNext/>
              <w:numPr>
                <w:ilvl w:val="0"/>
                <w:numId w:val="41"/>
              </w:numPr>
            </w:pPr>
            <w:r>
              <w:t>Switch out XZ1  275kV cct  de-energise  from KINC2  in liaison with SPT (REF  TSC - SPT 00002)</w:t>
            </w:r>
          </w:p>
        </w:tc>
      </w:tr>
      <w:tr w:rsidR="00805B19" w14:paraId="560AB841" w14:textId="77777777">
        <w:trPr>
          <w:trHeight w:val="794"/>
        </w:trPr>
        <w:tc>
          <w:tcPr>
            <w:tcW w:w="10065" w:type="dxa"/>
          </w:tcPr>
          <w:p w14:paraId="4EFF1EA6" w14:textId="77777777" w:rsidR="00805B19" w:rsidRDefault="00805B19" w:rsidP="00A11C82">
            <w:pPr>
              <w:keepNext/>
              <w:numPr>
                <w:ilvl w:val="1"/>
                <w:numId w:val="47"/>
              </w:numPr>
            </w:pPr>
            <w:r>
              <w:rPr>
                <w:b/>
              </w:rPr>
              <w:t>Start Time</w:t>
            </w:r>
            <w:r>
              <w:t xml:space="preserve"> </w:t>
            </w:r>
          </w:p>
          <w:p w14:paraId="2C47B580" w14:textId="3950DEE0" w:rsidR="00805B19" w:rsidRDefault="00805B19" w:rsidP="00A11C82">
            <w:pPr>
              <w:keepNext/>
            </w:pPr>
            <w:r>
              <w:t xml:space="preserve">Time__________ Date__________ </w:t>
            </w:r>
            <w:r w:rsidR="00301227">
              <w:t>The Company</w:t>
            </w:r>
            <w:r>
              <w:t>____________________ _TO________________________</w:t>
            </w:r>
          </w:p>
        </w:tc>
      </w:tr>
      <w:tr w:rsidR="00805B19" w14:paraId="429D6524" w14:textId="77777777">
        <w:trPr>
          <w:trHeight w:val="2381"/>
        </w:trPr>
        <w:tc>
          <w:tcPr>
            <w:tcW w:w="10065" w:type="dxa"/>
          </w:tcPr>
          <w:p w14:paraId="744B7DC3" w14:textId="77777777" w:rsidR="00805B19" w:rsidRDefault="00805B19" w:rsidP="00A11C82">
            <w:pPr>
              <w:keepNext/>
              <w:numPr>
                <w:ilvl w:val="0"/>
                <w:numId w:val="48"/>
              </w:numPr>
              <w:rPr>
                <w:b/>
              </w:rPr>
            </w:pPr>
            <w:r>
              <w:rPr>
                <w:b/>
              </w:rPr>
              <w:t>System Released</w:t>
            </w:r>
          </w:p>
          <w:p w14:paraId="0F248E1D" w14:textId="77777777" w:rsidR="00805B19" w:rsidRDefault="00805B19" w:rsidP="00A11C82">
            <w:pPr>
              <w:keepNext/>
              <w:numPr>
                <w:ilvl w:val="0"/>
                <w:numId w:val="1"/>
              </w:numPr>
            </w:pPr>
            <w:r>
              <w:t>System Identification</w:t>
            </w:r>
          </w:p>
          <w:p w14:paraId="086CB426" w14:textId="77777777" w:rsidR="00805B19" w:rsidRDefault="00805B19" w:rsidP="00A11C82">
            <w:pPr>
              <w:keepNext/>
            </w:pPr>
            <w:r>
              <w:tab/>
              <w:t>XT1 275kV cct</w:t>
            </w:r>
          </w:p>
          <w:p w14:paraId="4D47BF77" w14:textId="77777777" w:rsidR="00805B19" w:rsidRDefault="00805B19" w:rsidP="00A11C82">
            <w:pPr>
              <w:keepNext/>
              <w:numPr>
                <w:ilvl w:val="0"/>
                <w:numId w:val="2"/>
              </w:numPr>
            </w:pPr>
            <w:r>
              <w:t>Boundaries</w:t>
            </w:r>
          </w:p>
          <w:p w14:paraId="548911C5" w14:textId="77777777" w:rsidR="00805B19" w:rsidRDefault="00805B19" w:rsidP="00A11C82">
            <w:pPr>
              <w:keepNext/>
            </w:pPr>
            <w:r>
              <w:tab/>
              <w:t>KINT2   L26  L24</w:t>
            </w:r>
          </w:p>
          <w:p w14:paraId="297B8EBB" w14:textId="77777777" w:rsidR="00805B19" w:rsidRDefault="00805B19" w:rsidP="00A11C82">
            <w:pPr>
              <w:keepNext/>
              <w:numPr>
                <w:ilvl w:val="0"/>
                <w:numId w:val="2"/>
              </w:numPr>
            </w:pPr>
            <w:r>
              <w:t>Interface with other Transmission Owners/System Users</w:t>
            </w:r>
          </w:p>
          <w:p w14:paraId="041F5F73" w14:textId="77777777" w:rsidR="00805B19" w:rsidRDefault="00805B19" w:rsidP="00A11C82">
            <w:pPr>
              <w:keepNext/>
            </w:pPr>
            <w:r>
              <w:rPr>
                <w:sz w:val="24"/>
              </w:rPr>
              <w:t xml:space="preserve">            </w:t>
            </w:r>
            <w:r>
              <w:t>XZ1 275kV cct – with SPT</w:t>
            </w:r>
            <w:r>
              <w:rPr>
                <w:sz w:val="24"/>
              </w:rPr>
              <w:t xml:space="preserve">                             </w:t>
            </w:r>
          </w:p>
        </w:tc>
      </w:tr>
      <w:tr w:rsidR="00805B19" w14:paraId="1AEB6B63" w14:textId="77777777">
        <w:trPr>
          <w:trHeight w:val="851"/>
        </w:trPr>
        <w:tc>
          <w:tcPr>
            <w:tcW w:w="10065" w:type="dxa"/>
          </w:tcPr>
          <w:p w14:paraId="2B3DEFEB" w14:textId="77777777" w:rsidR="00805B19" w:rsidRDefault="00805B19" w:rsidP="00A11C82">
            <w:pPr>
              <w:keepNext/>
              <w:numPr>
                <w:ilvl w:val="0"/>
                <w:numId w:val="48"/>
              </w:numPr>
              <w:rPr>
                <w:b/>
              </w:rPr>
            </w:pPr>
            <w:r>
              <w:rPr>
                <w:b/>
              </w:rPr>
              <w:t>System Released from Operational Service</w:t>
            </w:r>
          </w:p>
          <w:p w14:paraId="0229DC0C" w14:textId="6E8300E1"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6E3132A4" w14:textId="77777777">
        <w:trPr>
          <w:cantSplit/>
          <w:trHeight w:val="2674"/>
        </w:trPr>
        <w:tc>
          <w:tcPr>
            <w:tcW w:w="10065" w:type="dxa"/>
          </w:tcPr>
          <w:p w14:paraId="54838331" w14:textId="77777777" w:rsidR="00805B19" w:rsidRDefault="00805B19" w:rsidP="00A11C82">
            <w:pPr>
              <w:keepNext/>
            </w:pPr>
            <w:r>
              <w:rPr>
                <w:b/>
              </w:rPr>
              <w:t xml:space="preserve">3. Certificate Cancellation </w:t>
            </w:r>
          </w:p>
          <w:p w14:paraId="544CD18E" w14:textId="77777777" w:rsidR="00805B19" w:rsidRDefault="00805B19" w:rsidP="00A11C82">
            <w:pPr>
              <w:keepNext/>
              <w:numPr>
                <w:ilvl w:val="0"/>
                <w:numId w:val="2"/>
              </w:numPr>
            </w:pPr>
            <w:r>
              <w:t xml:space="preserve"> Exceptions:</w:t>
            </w:r>
          </w:p>
          <w:p w14:paraId="22101DDD" w14:textId="77777777" w:rsidR="00805B19" w:rsidRDefault="00805B19" w:rsidP="00A11C82">
            <w:pPr>
              <w:pStyle w:val="Footer"/>
              <w:keepNext/>
              <w:tabs>
                <w:tab w:val="clear" w:pos="4153"/>
                <w:tab w:val="clear" w:pos="8306"/>
              </w:tabs>
              <w:rPr>
                <w:rFonts w:ascii="Arial" w:hAnsi="Arial"/>
              </w:rPr>
            </w:pPr>
          </w:p>
          <w:p w14:paraId="5F5662A0" w14:textId="77777777" w:rsidR="00805B19" w:rsidRDefault="00805B19" w:rsidP="00A11C82">
            <w:pPr>
              <w:keepNext/>
            </w:pPr>
          </w:p>
          <w:p w14:paraId="10128EF0" w14:textId="77777777" w:rsidR="00805B19" w:rsidRDefault="00805B19" w:rsidP="00A11C82">
            <w:pPr>
              <w:keepNext/>
            </w:pPr>
          </w:p>
          <w:p w14:paraId="33023580" w14:textId="77777777" w:rsidR="00805B19" w:rsidRDefault="00805B19" w:rsidP="00A11C82">
            <w:pPr>
              <w:keepNext/>
            </w:pPr>
          </w:p>
          <w:p w14:paraId="76CB3EB2" w14:textId="32C598D9" w:rsidR="00805B19" w:rsidRDefault="00805B19" w:rsidP="00A11C82">
            <w:pPr>
              <w:pStyle w:val="FootnoteText"/>
              <w:keepNext/>
            </w:pPr>
            <w:r>
              <w:rPr>
                <w:rFonts w:ascii="Arial" w:hAnsi="Arial"/>
              </w:rPr>
              <w:t>Cancellation Time</w:t>
            </w:r>
            <w:r>
              <w:t xml:space="preserve">__________ Date__________ </w:t>
            </w:r>
            <w:r w:rsidR="00301227" w:rsidRPr="00B56667">
              <w:rPr>
                <w:rFonts w:ascii="Arial" w:hAnsi="Arial"/>
              </w:rPr>
              <w:t>The Company</w:t>
            </w:r>
            <w:r>
              <w:t>____________________  TO________________________</w:t>
            </w:r>
          </w:p>
        </w:tc>
      </w:tr>
    </w:tbl>
    <w:p w14:paraId="7070A0B5" w14:textId="77777777" w:rsidR="00805B19" w:rsidRDefault="00805B19" w:rsidP="00A11C82">
      <w:pPr>
        <w:pStyle w:val="FootnoteText"/>
        <w:keepNext/>
        <w:ind w:left="-810"/>
      </w:pPr>
      <w:r>
        <w:br w:type="page"/>
      </w:r>
    </w:p>
    <w:p w14:paraId="2BD22595" w14:textId="77777777" w:rsidR="005F1049" w:rsidRDefault="00805B19" w:rsidP="00A11C82">
      <w:pPr>
        <w:keepNext/>
        <w:ind w:left="-993" w:right="-1192"/>
        <w:rPr>
          <w:b/>
          <w:sz w:val="24"/>
        </w:rPr>
      </w:pPr>
      <w:r>
        <w:rPr>
          <w:b/>
          <w:sz w:val="24"/>
        </w:rPr>
        <w:t xml:space="preserve">   </w:t>
      </w:r>
      <w:r w:rsidR="005F1049">
        <w:rPr>
          <w:b/>
          <w:sz w:val="24"/>
        </w:rPr>
        <w:t>Example 4</w:t>
      </w:r>
    </w:p>
    <w:p w14:paraId="37F89946" w14:textId="77777777" w:rsidR="00805B19" w:rsidRDefault="00805B19" w:rsidP="00A11C82">
      <w:pPr>
        <w:keepNext/>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rsidP="00A11C82">
            <w:pPr>
              <w:keepNext/>
              <w:numPr>
                <w:ilvl w:val="0"/>
                <w:numId w:val="49"/>
              </w:numPr>
              <w:tabs>
                <w:tab w:val="num" w:pos="459"/>
              </w:tabs>
              <w:rPr>
                <w:b/>
              </w:rPr>
            </w:pPr>
            <w:r>
              <w:rPr>
                <w:b/>
              </w:rPr>
              <w:t xml:space="preserve">Activity </w:t>
            </w:r>
          </w:p>
          <w:p w14:paraId="0B8705E8" w14:textId="77777777" w:rsidR="00805B19" w:rsidRDefault="00805B19" w:rsidP="00A11C82">
            <w:pPr>
              <w:keepNext/>
              <w:rPr>
                <w:sz w:val="24"/>
              </w:rPr>
            </w:pPr>
            <w:r>
              <w:rPr>
                <w:sz w:val="24"/>
              </w:rPr>
              <w:t>Kintore – Kincardine XZ1 275kV  Overhead line maint  (SPT-SHETL Inter-connector cct)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A11C82">
            <w:pPr>
              <w:keepNext/>
              <w:numPr>
                <w:ilvl w:val="1"/>
                <w:numId w:val="50"/>
              </w:numPr>
              <w:tabs>
                <w:tab w:val="num" w:pos="459"/>
              </w:tabs>
            </w:pPr>
            <w:r>
              <w:rPr>
                <w:b/>
              </w:rPr>
              <w:t>System Identification</w:t>
            </w:r>
          </w:p>
          <w:p w14:paraId="497963B5" w14:textId="77777777" w:rsidR="00805B19" w:rsidRDefault="00805B19" w:rsidP="00A11C82">
            <w:pPr>
              <w:pStyle w:val="Footer"/>
              <w:keepNext/>
              <w:rPr>
                <w:rFonts w:ascii="Arial" w:hAnsi="Arial"/>
              </w:rPr>
            </w:pPr>
            <w:r>
              <w:rPr>
                <w:rFonts w:ascii="Arial" w:hAnsi="Arial"/>
              </w:rPr>
              <w:t>Kintore – Kincardine  XZ1  275kV cct</w:t>
            </w:r>
          </w:p>
        </w:tc>
      </w:tr>
      <w:tr w:rsidR="00805B19" w14:paraId="48E7200B" w14:textId="77777777" w:rsidTr="005F1049">
        <w:trPr>
          <w:cantSplit/>
          <w:trHeight w:val="3190"/>
        </w:trPr>
        <w:tc>
          <w:tcPr>
            <w:tcW w:w="10065" w:type="dxa"/>
          </w:tcPr>
          <w:p w14:paraId="15C22957" w14:textId="77777777" w:rsidR="00805B19" w:rsidRDefault="00805B19" w:rsidP="00A11C82">
            <w:pPr>
              <w:keepNext/>
              <w:numPr>
                <w:ilvl w:val="1"/>
                <w:numId w:val="50"/>
              </w:numPr>
              <w:tabs>
                <w:tab w:val="num" w:pos="459"/>
              </w:tabs>
              <w:ind w:left="34" w:firstLine="0"/>
              <w:rPr>
                <w:b/>
              </w:rPr>
            </w:pPr>
            <w:r>
              <w:rPr>
                <w:b/>
              </w:rPr>
              <w:t>Method</w:t>
            </w:r>
          </w:p>
          <w:p w14:paraId="54B8998A" w14:textId="77777777" w:rsidR="00805B19" w:rsidRDefault="00805B19" w:rsidP="00A11C82">
            <w:pPr>
              <w:keepNext/>
              <w:numPr>
                <w:ilvl w:val="0"/>
                <w:numId w:val="41"/>
              </w:numPr>
            </w:pPr>
            <w:r>
              <w:t>Switch out  KINT – KINC   XZ1 275kV cct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rsidP="00A11C82">
            <w:pPr>
              <w:keepNext/>
              <w:numPr>
                <w:ilvl w:val="1"/>
                <w:numId w:val="50"/>
              </w:numPr>
            </w:pPr>
            <w:r>
              <w:rPr>
                <w:b/>
              </w:rPr>
              <w:t>Start Time</w:t>
            </w:r>
            <w:r>
              <w:t xml:space="preserve"> </w:t>
            </w:r>
          </w:p>
          <w:p w14:paraId="57BC16E5" w14:textId="61857FE4" w:rsidR="00805B19" w:rsidRDefault="00805B19" w:rsidP="00A11C82">
            <w:pPr>
              <w:keepNext/>
            </w:pPr>
            <w:r>
              <w:t xml:space="preserve">Time__________ Date__________ </w:t>
            </w:r>
            <w:r w:rsidR="00301227">
              <w:t>The Company</w:t>
            </w:r>
            <w:r>
              <w:t>____________________ _TO________________________</w:t>
            </w:r>
          </w:p>
        </w:tc>
      </w:tr>
      <w:tr w:rsidR="00805B19" w14:paraId="78D73458" w14:textId="77777777">
        <w:trPr>
          <w:trHeight w:val="2381"/>
        </w:trPr>
        <w:tc>
          <w:tcPr>
            <w:tcW w:w="10065" w:type="dxa"/>
          </w:tcPr>
          <w:p w14:paraId="250DA31D" w14:textId="77777777" w:rsidR="00805B19" w:rsidRDefault="00805B19" w:rsidP="00A11C82">
            <w:pPr>
              <w:keepNext/>
              <w:numPr>
                <w:ilvl w:val="0"/>
                <w:numId w:val="51"/>
              </w:numPr>
              <w:rPr>
                <w:b/>
              </w:rPr>
            </w:pPr>
            <w:r>
              <w:rPr>
                <w:b/>
              </w:rPr>
              <w:t>System Released</w:t>
            </w:r>
          </w:p>
          <w:p w14:paraId="17375AB1" w14:textId="77777777" w:rsidR="00805B19" w:rsidRDefault="00805B19" w:rsidP="00A11C82">
            <w:pPr>
              <w:keepNext/>
              <w:numPr>
                <w:ilvl w:val="0"/>
                <w:numId w:val="1"/>
              </w:numPr>
            </w:pPr>
            <w:r>
              <w:t>System Identification</w:t>
            </w:r>
          </w:p>
          <w:p w14:paraId="419EF2E5" w14:textId="77777777" w:rsidR="00805B19" w:rsidRDefault="00805B19" w:rsidP="00A11C82">
            <w:pPr>
              <w:keepNext/>
            </w:pPr>
            <w:r>
              <w:tab/>
              <w:t>KINT- KINC  XZ1  275kV cct</w:t>
            </w:r>
          </w:p>
          <w:p w14:paraId="09D916AF" w14:textId="77777777" w:rsidR="00805B19" w:rsidRDefault="00805B19" w:rsidP="00A11C82">
            <w:pPr>
              <w:keepNext/>
              <w:numPr>
                <w:ilvl w:val="0"/>
                <w:numId w:val="2"/>
              </w:numPr>
            </w:pPr>
            <w:r>
              <w:t>Boundaries</w:t>
            </w:r>
          </w:p>
          <w:p w14:paraId="6847E2BB" w14:textId="77777777" w:rsidR="00805B19" w:rsidRDefault="00805B19" w:rsidP="00A11C82">
            <w:pPr>
              <w:keepNext/>
            </w:pPr>
            <w:r>
              <w:tab/>
              <w:t>KINC2   L34  L36</w:t>
            </w:r>
          </w:p>
          <w:p w14:paraId="28D211C0" w14:textId="77777777" w:rsidR="00805B19" w:rsidRDefault="00805B19" w:rsidP="00A11C82">
            <w:pPr>
              <w:keepNext/>
              <w:numPr>
                <w:ilvl w:val="0"/>
                <w:numId w:val="2"/>
              </w:numPr>
            </w:pPr>
            <w:r>
              <w:t>Interface with other Transmission Owners/System Users</w:t>
            </w:r>
          </w:p>
          <w:p w14:paraId="1DFFC938" w14:textId="77777777" w:rsidR="00805B19" w:rsidRDefault="00805B19" w:rsidP="00A11C82">
            <w:pPr>
              <w:keepNext/>
            </w:pPr>
            <w:r>
              <w:rPr>
                <w:sz w:val="24"/>
              </w:rPr>
              <w:t xml:space="preserve">            </w:t>
            </w:r>
            <w:r>
              <w:t>KINT – KINC  XZ1 275kV cct with SHETL</w:t>
            </w:r>
          </w:p>
        </w:tc>
      </w:tr>
      <w:tr w:rsidR="00805B19" w14:paraId="65953B71" w14:textId="77777777">
        <w:trPr>
          <w:trHeight w:val="851"/>
        </w:trPr>
        <w:tc>
          <w:tcPr>
            <w:tcW w:w="10065" w:type="dxa"/>
          </w:tcPr>
          <w:p w14:paraId="73000D5A" w14:textId="77777777" w:rsidR="00805B19" w:rsidRDefault="00805B19" w:rsidP="00A11C82">
            <w:pPr>
              <w:keepNext/>
              <w:numPr>
                <w:ilvl w:val="0"/>
                <w:numId w:val="51"/>
              </w:numPr>
              <w:rPr>
                <w:b/>
              </w:rPr>
            </w:pPr>
            <w:r>
              <w:rPr>
                <w:b/>
              </w:rPr>
              <w:t>System Released from Operational Service</w:t>
            </w:r>
          </w:p>
          <w:p w14:paraId="640D196C" w14:textId="59883D78" w:rsidR="00805B19" w:rsidRDefault="00805B19" w:rsidP="00A11C82">
            <w:pPr>
              <w:keepNext/>
              <w:rPr>
                <w:b/>
                <w:sz w:val="24"/>
              </w:rPr>
            </w:pPr>
            <w:r>
              <w:t xml:space="preserve">Time__________ Date__________ </w:t>
            </w:r>
            <w:r w:rsidR="00301227">
              <w:t>The Company</w:t>
            </w:r>
            <w:r>
              <w:t>____________________  TO________________________</w:t>
            </w:r>
          </w:p>
        </w:tc>
      </w:tr>
      <w:tr w:rsidR="00805B19" w14:paraId="320D9720" w14:textId="77777777">
        <w:trPr>
          <w:cantSplit/>
          <w:trHeight w:val="2674"/>
        </w:trPr>
        <w:tc>
          <w:tcPr>
            <w:tcW w:w="10065" w:type="dxa"/>
          </w:tcPr>
          <w:p w14:paraId="29165DE1" w14:textId="77777777" w:rsidR="00805B19" w:rsidRDefault="00805B19" w:rsidP="00A11C82">
            <w:pPr>
              <w:keepNext/>
            </w:pPr>
            <w:r>
              <w:rPr>
                <w:b/>
              </w:rPr>
              <w:t xml:space="preserve">3. Certificate Cancellation </w:t>
            </w:r>
          </w:p>
          <w:p w14:paraId="5A1C55EE" w14:textId="77777777" w:rsidR="00805B19" w:rsidRDefault="00805B19" w:rsidP="00A11C82">
            <w:pPr>
              <w:keepNext/>
              <w:numPr>
                <w:ilvl w:val="0"/>
                <w:numId w:val="2"/>
              </w:numPr>
            </w:pPr>
            <w:r>
              <w:t xml:space="preserve"> Exceptions:</w:t>
            </w:r>
          </w:p>
          <w:p w14:paraId="0C197976" w14:textId="77777777" w:rsidR="00805B19" w:rsidRDefault="00805B19" w:rsidP="00A11C82">
            <w:pPr>
              <w:pStyle w:val="Footer"/>
              <w:keepNext/>
              <w:tabs>
                <w:tab w:val="clear" w:pos="4153"/>
                <w:tab w:val="clear" w:pos="8306"/>
              </w:tabs>
              <w:rPr>
                <w:rFonts w:ascii="Arial" w:hAnsi="Arial"/>
              </w:rPr>
            </w:pPr>
          </w:p>
          <w:p w14:paraId="485549DB" w14:textId="77777777" w:rsidR="00805B19" w:rsidRDefault="00805B19" w:rsidP="00A11C82">
            <w:pPr>
              <w:keepNext/>
            </w:pPr>
          </w:p>
          <w:p w14:paraId="0AFF33EC" w14:textId="77777777" w:rsidR="00805B19" w:rsidRDefault="00805B19" w:rsidP="00A11C82">
            <w:pPr>
              <w:keepNext/>
            </w:pPr>
          </w:p>
          <w:p w14:paraId="7B77A4A5" w14:textId="77777777" w:rsidR="00805B19" w:rsidRDefault="00805B19" w:rsidP="00A11C82">
            <w:pPr>
              <w:keepNext/>
            </w:pPr>
          </w:p>
          <w:p w14:paraId="37F44BD2" w14:textId="5AAB1728" w:rsidR="00805B19" w:rsidRDefault="00805B19" w:rsidP="00A11C82">
            <w:pPr>
              <w:pStyle w:val="FootnoteText"/>
              <w:keepNext/>
            </w:pPr>
            <w:r>
              <w:t>Ca</w:t>
            </w:r>
            <w:r>
              <w:rPr>
                <w:rFonts w:ascii="Arial" w:hAnsi="Arial"/>
              </w:rPr>
              <w:t>ncellation Time</w:t>
            </w:r>
            <w:r>
              <w:t xml:space="preserve">__________ Date__________ </w:t>
            </w:r>
            <w:r w:rsidR="00301227" w:rsidRPr="00B56667">
              <w:rPr>
                <w:rFonts w:ascii="Arial" w:hAnsi="Arial"/>
              </w:rPr>
              <w:t>The Company</w:t>
            </w:r>
            <w:r>
              <w:t>____________________  TO________________________</w:t>
            </w:r>
          </w:p>
        </w:tc>
      </w:tr>
    </w:tbl>
    <w:p w14:paraId="4E6B6650" w14:textId="77777777" w:rsidR="00CD07A1" w:rsidRDefault="00CD07A1" w:rsidP="00A11C82">
      <w:pPr>
        <w:keepNext/>
        <w:ind w:left="-993" w:right="-1192"/>
        <w:rPr>
          <w:b/>
          <w:sz w:val="24"/>
        </w:rPr>
      </w:pPr>
      <w:r>
        <w:rPr>
          <w:b/>
          <w:sz w:val="24"/>
        </w:rPr>
        <w:t xml:space="preserve">    </w:t>
      </w:r>
    </w:p>
    <w:p w14:paraId="0940F40A" w14:textId="77777777" w:rsidR="00CD07A1" w:rsidRDefault="00CD07A1" w:rsidP="00A11C82">
      <w:pPr>
        <w:keepNext/>
        <w:ind w:left="-993" w:right="-1192"/>
        <w:rPr>
          <w:b/>
          <w:sz w:val="24"/>
        </w:rPr>
      </w:pPr>
    </w:p>
    <w:p w14:paraId="1BDEE978" w14:textId="77777777" w:rsidR="00CD07A1" w:rsidRDefault="00CD07A1" w:rsidP="00A11C82">
      <w:pPr>
        <w:keepNext/>
        <w:ind w:left="-993" w:right="-1192"/>
        <w:rPr>
          <w:b/>
          <w:sz w:val="24"/>
        </w:rPr>
      </w:pPr>
    </w:p>
    <w:p w14:paraId="51AF5F28" w14:textId="77777777" w:rsidR="00CD07A1" w:rsidRDefault="00CD07A1" w:rsidP="00A11C82">
      <w:pPr>
        <w:keepNext/>
        <w:ind w:left="-993" w:right="-1192"/>
        <w:rPr>
          <w:b/>
          <w:sz w:val="24"/>
        </w:rPr>
      </w:pPr>
      <w:r>
        <w:rPr>
          <w:b/>
          <w:sz w:val="24"/>
        </w:rPr>
        <w:t>Post Fault Action Agreement Form    .  Document No:</w:t>
      </w:r>
      <w:r>
        <w:rPr>
          <w:b/>
          <w:sz w:val="24"/>
        </w:rPr>
        <w:tab/>
        <w:t xml:space="preserve"> YYYXXXPFA  TO Ref No:</w:t>
      </w:r>
    </w:p>
    <w:p w14:paraId="4FE27512" w14:textId="77777777" w:rsidR="00CD07A1" w:rsidRDefault="00CD07A1" w:rsidP="00A11C82">
      <w:pPr>
        <w:keepNext/>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A11C82">
            <w:pPr>
              <w:keepNext/>
              <w:numPr>
                <w:ilvl w:val="0"/>
                <w:numId w:val="37"/>
              </w:numPr>
              <w:tabs>
                <w:tab w:val="num" w:pos="459"/>
              </w:tabs>
              <w:spacing w:after="0"/>
              <w:rPr>
                <w:b/>
              </w:rPr>
            </w:pPr>
            <w:r>
              <w:rPr>
                <w:b/>
              </w:rPr>
              <w:t>Fault Contingency</w:t>
            </w:r>
          </w:p>
          <w:p w14:paraId="733C4DF5" w14:textId="77777777" w:rsidR="00CD07A1" w:rsidRDefault="00CD07A1" w:rsidP="00A11C82">
            <w:pPr>
              <w:keepNext/>
              <w:tabs>
                <w:tab w:val="num" w:pos="459"/>
              </w:tabs>
              <w:rPr>
                <w:b/>
              </w:rPr>
            </w:pPr>
          </w:p>
          <w:p w14:paraId="6B87B201" w14:textId="77777777" w:rsidR="00CD07A1" w:rsidRDefault="00CD07A1" w:rsidP="00A11C82">
            <w:pPr>
              <w:keepNext/>
            </w:pPr>
          </w:p>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A11C82">
            <w:pPr>
              <w:keepNext/>
              <w:numPr>
                <w:ilvl w:val="1"/>
                <w:numId w:val="37"/>
              </w:numPr>
              <w:tabs>
                <w:tab w:val="num" w:pos="459"/>
              </w:tabs>
              <w:spacing w:after="0"/>
            </w:pPr>
            <w:r>
              <w:rPr>
                <w:b/>
              </w:rPr>
              <w:t>Post Fault Switching System Identification</w:t>
            </w:r>
          </w:p>
          <w:p w14:paraId="669CE343" w14:textId="77777777" w:rsidR="00CD07A1" w:rsidRDefault="00CD07A1" w:rsidP="00A11C82">
            <w:pPr>
              <w:pStyle w:val="Footer"/>
              <w:keepNext/>
              <w:tabs>
                <w:tab w:val="clear" w:pos="4153"/>
                <w:tab w:val="clear" w:pos="8306"/>
              </w:tabs>
              <w:rPr>
                <w:rFonts w:ascii="Arial" w:hAnsi="Arial"/>
                <w:b/>
              </w:rPr>
            </w:pPr>
          </w:p>
          <w:p w14:paraId="2BC767EB" w14:textId="77777777" w:rsidR="00CD07A1" w:rsidRDefault="00CD07A1" w:rsidP="00A11C82">
            <w:pPr>
              <w:pStyle w:val="Footer"/>
              <w:keepNext/>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A11C82">
            <w:pPr>
              <w:keepNext/>
              <w:numPr>
                <w:ilvl w:val="1"/>
                <w:numId w:val="37"/>
              </w:numPr>
              <w:tabs>
                <w:tab w:val="num" w:pos="459"/>
              </w:tabs>
              <w:spacing w:after="0"/>
            </w:pPr>
            <w:r>
              <w:rPr>
                <w:b/>
              </w:rPr>
              <w:t>Method</w:t>
            </w:r>
          </w:p>
          <w:p w14:paraId="6FE535F7" w14:textId="77777777" w:rsidR="00CD07A1" w:rsidRDefault="00CD07A1" w:rsidP="00A11C82">
            <w:pPr>
              <w:pStyle w:val="Footer"/>
              <w:keepNext/>
              <w:tabs>
                <w:tab w:val="clear" w:pos="4153"/>
                <w:tab w:val="clear" w:pos="8306"/>
                <w:tab w:val="num" w:pos="459"/>
              </w:tabs>
              <w:rPr>
                <w:rFonts w:ascii="Arial" w:hAnsi="Arial"/>
              </w:rPr>
            </w:pPr>
          </w:p>
          <w:p w14:paraId="475445FB" w14:textId="77777777" w:rsidR="00CD07A1" w:rsidRDefault="00CD07A1" w:rsidP="00A11C82">
            <w:pPr>
              <w:keepNext/>
              <w:tabs>
                <w:tab w:val="num" w:pos="459"/>
              </w:tabs>
            </w:pPr>
          </w:p>
        </w:tc>
      </w:tr>
      <w:tr w:rsidR="00CD07A1" w14:paraId="2EF9C24A" w14:textId="77777777">
        <w:trPr>
          <w:trHeight w:val="1407"/>
        </w:trPr>
        <w:tc>
          <w:tcPr>
            <w:tcW w:w="10065" w:type="dxa"/>
          </w:tcPr>
          <w:p w14:paraId="2F10C9DE" w14:textId="77777777" w:rsidR="00CD07A1" w:rsidRDefault="00CD07A1" w:rsidP="00A11C82">
            <w:pPr>
              <w:keepNext/>
              <w:numPr>
                <w:ilvl w:val="1"/>
                <w:numId w:val="37"/>
              </w:numPr>
              <w:spacing w:after="0"/>
            </w:pPr>
            <w:r>
              <w:rPr>
                <w:b/>
              </w:rPr>
              <w:t xml:space="preserve">Post Fault Action Agreement </w:t>
            </w:r>
            <w:r>
              <w:t xml:space="preserve"> </w:t>
            </w:r>
          </w:p>
          <w:p w14:paraId="321D1900" w14:textId="77777777" w:rsidR="00CD07A1" w:rsidRDefault="00CD07A1" w:rsidP="00A11C82">
            <w:pPr>
              <w:keepNext/>
            </w:pPr>
          </w:p>
          <w:p w14:paraId="2154D631" w14:textId="77777777" w:rsidR="00CD07A1" w:rsidRDefault="00CD07A1" w:rsidP="00A11C82">
            <w:pPr>
              <w:keepNext/>
            </w:pPr>
          </w:p>
          <w:p w14:paraId="4EA9CA53" w14:textId="4FA07410" w:rsidR="00CD07A1" w:rsidRDefault="00CD07A1" w:rsidP="00A11C82">
            <w:pPr>
              <w:keepNext/>
            </w:pPr>
            <w:r>
              <w:t>Time_____________ Date__________</w:t>
            </w:r>
            <w:r w:rsidR="00035CCD">
              <w:t xml:space="preserve"> </w:t>
            </w:r>
            <w:r w:rsidR="00301227">
              <w:t>The</w:t>
            </w:r>
            <w:r w:rsidR="00035CCD">
              <w:t xml:space="preserve"> Company___________________TO______________________</w:t>
            </w:r>
          </w:p>
          <w:p w14:paraId="62C3B8A7" w14:textId="77777777" w:rsidR="00CD07A1" w:rsidRDefault="00CD07A1" w:rsidP="00A11C82">
            <w:pPr>
              <w:keepNext/>
            </w:pPr>
          </w:p>
          <w:p w14:paraId="098FCB18" w14:textId="77777777" w:rsidR="00CD07A1" w:rsidRDefault="00CD07A1" w:rsidP="00A11C82">
            <w:pPr>
              <w:pStyle w:val="FootnoteText"/>
              <w:keepNext/>
              <w:rPr>
                <w:rFonts w:ascii="Arial" w:hAnsi="Arial"/>
              </w:rPr>
            </w:pPr>
          </w:p>
          <w:p w14:paraId="6C6F04D3" w14:textId="6A83C4F1" w:rsidR="00CD07A1" w:rsidRDefault="00CD07A1" w:rsidP="00A11C82">
            <w:pPr>
              <w:keepNext/>
              <w:rPr>
                <w:b/>
              </w:rPr>
            </w:pPr>
            <w:r>
              <w:rPr>
                <w:b/>
              </w:rPr>
              <w:t xml:space="preserve">1.3.1 </w:t>
            </w:r>
            <w:r>
              <w:rPr>
                <w:b/>
                <w:sz w:val="22"/>
              </w:rPr>
              <w:t>Method to be invoked upon instruction fro</w:t>
            </w:r>
            <w:r w:rsidRPr="00301227">
              <w:rPr>
                <w:b/>
                <w:sz w:val="22"/>
              </w:rPr>
              <w:t xml:space="preserve">m </w:t>
            </w:r>
            <w:r w:rsidR="00301227" w:rsidRPr="00240249">
              <w:rPr>
                <w:b/>
                <w:sz w:val="22"/>
                <w:szCs w:val="22"/>
              </w:rPr>
              <w:t>The Company</w:t>
            </w:r>
            <w:r>
              <w:rPr>
                <w:b/>
                <w:sz w:val="22"/>
              </w:rPr>
              <w:t>.</w:t>
            </w:r>
          </w:p>
          <w:p w14:paraId="7A18F9D3" w14:textId="77777777" w:rsidR="00CD07A1" w:rsidRDefault="00CD07A1" w:rsidP="00A11C82">
            <w:pPr>
              <w:keepNext/>
              <w:rPr>
                <w:b/>
              </w:rPr>
            </w:pPr>
          </w:p>
          <w:p w14:paraId="2B351880" w14:textId="77777777" w:rsidR="00CD07A1" w:rsidRDefault="00CD07A1" w:rsidP="00A11C82">
            <w:pPr>
              <w:keepNext/>
              <w:rPr>
                <w:b/>
              </w:rPr>
            </w:pPr>
          </w:p>
        </w:tc>
      </w:tr>
      <w:tr w:rsidR="00CD07A1" w14:paraId="7057CC1E" w14:textId="77777777">
        <w:trPr>
          <w:cantSplit/>
          <w:trHeight w:val="1479"/>
        </w:trPr>
        <w:tc>
          <w:tcPr>
            <w:tcW w:w="10065" w:type="dxa"/>
          </w:tcPr>
          <w:p w14:paraId="3E9F57EA" w14:textId="77777777" w:rsidR="00CD07A1" w:rsidRDefault="00CD07A1" w:rsidP="00A11C82">
            <w:pPr>
              <w:keepNext/>
            </w:pPr>
            <w:r>
              <w:rPr>
                <w:b/>
              </w:rPr>
              <w:t xml:space="preserve">1.4. Post Fault Action  Cancellation </w:t>
            </w:r>
          </w:p>
          <w:p w14:paraId="01FC8D58" w14:textId="77777777" w:rsidR="00CD07A1" w:rsidRDefault="00CD07A1" w:rsidP="00A11C82">
            <w:pPr>
              <w:keepNext/>
            </w:pPr>
          </w:p>
          <w:p w14:paraId="50C71A92" w14:textId="77777777" w:rsidR="00CD07A1" w:rsidRDefault="00CD07A1" w:rsidP="00A11C82">
            <w:pPr>
              <w:keepNext/>
            </w:pPr>
          </w:p>
          <w:p w14:paraId="01533653" w14:textId="5C274EC1" w:rsidR="00CD07A1" w:rsidRDefault="00CD07A1" w:rsidP="00A11C82">
            <w:pPr>
              <w:pStyle w:val="FootnoteText"/>
              <w:keepN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733E7D0E" w14:textId="77777777" w:rsidR="00CD07A1" w:rsidRDefault="00CD07A1" w:rsidP="00A11C82">
      <w:pPr>
        <w:keepNext/>
      </w:pPr>
    </w:p>
    <w:p w14:paraId="3F506584" w14:textId="77777777" w:rsidR="00CD07A1" w:rsidRDefault="00CD07A1" w:rsidP="00A11C82">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rsidP="00A11C82">
      <w:pPr>
        <w:keepNext/>
        <w:ind w:left="-993" w:right="-1192"/>
        <w:rPr>
          <w:b/>
          <w:sz w:val="24"/>
        </w:rPr>
      </w:pPr>
      <w:r>
        <w:rPr>
          <w:b/>
          <w:sz w:val="24"/>
        </w:rPr>
        <w:t>Example 5</w:t>
      </w:r>
    </w:p>
    <w:p w14:paraId="39D584D5" w14:textId="77777777" w:rsidR="00CD07A1" w:rsidRDefault="00CD07A1" w:rsidP="00A11C82">
      <w:pPr>
        <w:keepNext/>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rsidP="00A11C82">
            <w:pPr>
              <w:keepNext/>
              <w:tabs>
                <w:tab w:val="num" w:pos="459"/>
              </w:tabs>
              <w:rPr>
                <w:b/>
              </w:rPr>
            </w:pPr>
          </w:p>
          <w:p w14:paraId="25C3B59F" w14:textId="77777777" w:rsidR="00CD07A1" w:rsidRDefault="00CD07A1" w:rsidP="00A11C82">
            <w:pPr>
              <w:keepNext/>
              <w:numPr>
                <w:ilvl w:val="0"/>
                <w:numId w:val="52"/>
              </w:numPr>
              <w:tabs>
                <w:tab w:val="num" w:pos="459"/>
              </w:tabs>
              <w:spacing w:after="0"/>
              <w:rPr>
                <w:b/>
              </w:rPr>
            </w:pPr>
            <w:r>
              <w:rPr>
                <w:b/>
              </w:rPr>
              <w:t>Fault Contingency</w:t>
            </w:r>
          </w:p>
          <w:p w14:paraId="601B66CE" w14:textId="77777777" w:rsidR="00CD07A1" w:rsidRDefault="00CD07A1" w:rsidP="00A11C82">
            <w:pPr>
              <w:keepNext/>
              <w:tabs>
                <w:tab w:val="num" w:pos="459"/>
              </w:tabs>
              <w:rPr>
                <w:b/>
              </w:rPr>
            </w:pPr>
          </w:p>
          <w:p w14:paraId="1643E912" w14:textId="77777777" w:rsidR="00CD07A1" w:rsidRDefault="00CD07A1" w:rsidP="00A11C82">
            <w:pPr>
              <w:keepNext/>
              <w:ind w:left="360"/>
            </w:pPr>
            <w:r>
              <w:t>Fault on the ERRO – BUMU  EPN 132kV cct  (during MD1 and MD2 cct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rsidP="00A11C82">
            <w:pPr>
              <w:keepNext/>
              <w:tabs>
                <w:tab w:val="num" w:pos="459"/>
              </w:tabs>
            </w:pPr>
          </w:p>
          <w:p w14:paraId="7F22120C" w14:textId="77777777" w:rsidR="00CD07A1" w:rsidRPr="00C0732D" w:rsidRDefault="00CD07A1" w:rsidP="00A11C82">
            <w:pPr>
              <w:keepNext/>
              <w:numPr>
                <w:ilvl w:val="1"/>
                <w:numId w:val="53"/>
              </w:numPr>
              <w:tabs>
                <w:tab w:val="num" w:pos="459"/>
              </w:tabs>
              <w:spacing w:after="0"/>
            </w:pPr>
            <w:r>
              <w:rPr>
                <w:b/>
              </w:rPr>
              <w:t>Post Fault Switching System Identification</w:t>
            </w:r>
          </w:p>
          <w:p w14:paraId="591B434E" w14:textId="77777777" w:rsidR="00CD07A1" w:rsidRDefault="00CD07A1" w:rsidP="00A11C82">
            <w:pPr>
              <w:keepNext/>
              <w:tabs>
                <w:tab w:val="num" w:pos="459"/>
              </w:tabs>
            </w:pPr>
          </w:p>
          <w:p w14:paraId="05F1E560" w14:textId="77777777" w:rsidR="00CD07A1" w:rsidRDefault="00CD07A1" w:rsidP="00A11C82">
            <w:pPr>
              <w:keepNext/>
              <w:tabs>
                <w:tab w:val="num" w:pos="459"/>
              </w:tabs>
            </w:pPr>
            <w:r>
              <w:t>LYND 3 : 2TO</w:t>
            </w:r>
          </w:p>
          <w:p w14:paraId="2BF945C7" w14:textId="77777777" w:rsidR="00CD07A1" w:rsidRDefault="00CD07A1" w:rsidP="00A11C82">
            <w:pPr>
              <w:pStyle w:val="Footer"/>
              <w:keepNext/>
              <w:tabs>
                <w:tab w:val="clear" w:pos="4153"/>
                <w:tab w:val="clear" w:pos="8306"/>
              </w:tabs>
              <w:rPr>
                <w:rFonts w:ascii="Arial" w:hAnsi="Arial"/>
              </w:rPr>
            </w:pPr>
            <w:r>
              <w:rPr>
                <w:rFonts w:ascii="Arial" w:hAnsi="Arial"/>
              </w:rPr>
              <w:t>CHAR1 : 105</w:t>
            </w:r>
          </w:p>
        </w:tc>
      </w:tr>
      <w:tr w:rsidR="00CD07A1" w14:paraId="1EAFBA46" w14:textId="77777777">
        <w:trPr>
          <w:cantSplit/>
          <w:trHeight w:val="3863"/>
        </w:trPr>
        <w:tc>
          <w:tcPr>
            <w:tcW w:w="10065" w:type="dxa"/>
          </w:tcPr>
          <w:p w14:paraId="589A54D5" w14:textId="77777777" w:rsidR="00CD07A1" w:rsidRDefault="00CD07A1" w:rsidP="00A11C82">
            <w:pPr>
              <w:keepNext/>
              <w:tabs>
                <w:tab w:val="num" w:pos="459"/>
              </w:tabs>
            </w:pPr>
          </w:p>
          <w:p w14:paraId="33B55C1A" w14:textId="77777777" w:rsidR="00CD07A1" w:rsidRDefault="00CD07A1" w:rsidP="00A11C82">
            <w:pPr>
              <w:keepNext/>
              <w:tabs>
                <w:tab w:val="num" w:pos="459"/>
              </w:tabs>
            </w:pPr>
            <w:r>
              <w:rPr>
                <w:b/>
              </w:rPr>
              <w:t>1.2 Method</w:t>
            </w:r>
          </w:p>
          <w:p w14:paraId="4F9B1A6D" w14:textId="77777777" w:rsidR="00CD07A1" w:rsidRDefault="00CD07A1" w:rsidP="00A11C82">
            <w:pPr>
              <w:pStyle w:val="Footer"/>
              <w:keepNext/>
              <w:tabs>
                <w:tab w:val="clear" w:pos="4153"/>
                <w:tab w:val="clear" w:pos="8306"/>
                <w:tab w:val="num" w:pos="459"/>
              </w:tabs>
              <w:rPr>
                <w:rFonts w:ascii="Arial" w:hAnsi="Arial"/>
              </w:rPr>
            </w:pPr>
            <w:r>
              <w:rPr>
                <w:rFonts w:ascii="Arial" w:hAnsi="Arial"/>
              </w:rPr>
              <w:t>LYND 3 : open 2TO</w:t>
            </w:r>
          </w:p>
          <w:p w14:paraId="0C519E4B" w14:textId="77777777" w:rsidR="00CD07A1" w:rsidRDefault="00CD07A1" w:rsidP="00A11C82">
            <w:pPr>
              <w:pStyle w:val="Footer"/>
              <w:keepNext/>
              <w:tabs>
                <w:tab w:val="clear" w:pos="4153"/>
                <w:tab w:val="clear" w:pos="8306"/>
                <w:tab w:val="num" w:pos="459"/>
              </w:tabs>
              <w:rPr>
                <w:rFonts w:ascii="Arial" w:hAnsi="Arial"/>
              </w:rPr>
            </w:pPr>
            <w:r>
              <w:rPr>
                <w:rFonts w:ascii="Arial" w:hAnsi="Arial"/>
              </w:rPr>
              <w:t>CHAR 1 :  Switch out Blocking on  TCW cct  at CHAR end only</w:t>
            </w:r>
          </w:p>
          <w:p w14:paraId="32325CCB" w14:textId="77777777" w:rsidR="00CD07A1" w:rsidRPr="0045245E" w:rsidRDefault="00CD07A1" w:rsidP="00A11C82">
            <w:pPr>
              <w:pStyle w:val="FootnoteText"/>
              <w:keepNext/>
              <w:rPr>
                <w:rFonts w:ascii="Arial" w:hAnsi="Arial" w:cs="Arial"/>
              </w:rPr>
            </w:pPr>
            <w:r w:rsidRPr="0045245E">
              <w:rPr>
                <w:rFonts w:ascii="Arial" w:hAnsi="Arial" w:cs="Arial"/>
              </w:rPr>
              <w:t>CHAR 1 :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PCN 132kV cct)</w:t>
            </w:r>
          </w:p>
          <w:p w14:paraId="511E9E67" w14:textId="77777777" w:rsidR="00CD07A1" w:rsidRDefault="00CD07A1" w:rsidP="00A11C82">
            <w:pPr>
              <w:pStyle w:val="FootnoteText"/>
              <w:keepNext/>
            </w:pPr>
          </w:p>
        </w:tc>
      </w:tr>
      <w:tr w:rsidR="00CD07A1" w14:paraId="6BE784FA" w14:textId="77777777">
        <w:trPr>
          <w:trHeight w:val="1407"/>
        </w:trPr>
        <w:tc>
          <w:tcPr>
            <w:tcW w:w="10065" w:type="dxa"/>
          </w:tcPr>
          <w:p w14:paraId="5689D5A3" w14:textId="77777777" w:rsidR="00CD07A1" w:rsidRDefault="00CD07A1" w:rsidP="00A11C82">
            <w:pPr>
              <w:keepNext/>
            </w:pPr>
          </w:p>
          <w:p w14:paraId="00D5AFA0" w14:textId="77777777" w:rsidR="00CD07A1" w:rsidRDefault="00CD07A1" w:rsidP="00A11C82">
            <w:pPr>
              <w:keepNext/>
              <w:numPr>
                <w:ilvl w:val="1"/>
                <w:numId w:val="54"/>
              </w:numPr>
              <w:spacing w:after="0"/>
            </w:pPr>
            <w:r>
              <w:rPr>
                <w:b/>
              </w:rPr>
              <w:t xml:space="preserve">Post Fault Action Agreement </w:t>
            </w:r>
            <w:r>
              <w:t xml:space="preserve"> </w:t>
            </w:r>
          </w:p>
          <w:p w14:paraId="20BF45B3" w14:textId="77777777" w:rsidR="00CD07A1" w:rsidRDefault="00CD07A1" w:rsidP="00A11C82">
            <w:pPr>
              <w:keepNext/>
            </w:pPr>
          </w:p>
          <w:p w14:paraId="64E19CD2" w14:textId="77777777" w:rsidR="00CD07A1" w:rsidRDefault="00CD07A1" w:rsidP="00A11C82">
            <w:pPr>
              <w:keepNext/>
            </w:pPr>
          </w:p>
          <w:p w14:paraId="3E4A23DB" w14:textId="667661FD" w:rsidR="00CD07A1" w:rsidRDefault="00CD07A1" w:rsidP="00A11C82">
            <w:pPr>
              <w:keepNext/>
            </w:pPr>
            <w:r>
              <w:t>Time_____________ Date__________</w:t>
            </w:r>
            <w:r w:rsidR="003D402A">
              <w:t xml:space="preserve"> </w:t>
            </w:r>
            <w:r w:rsidR="00301227">
              <w:t>The Company</w:t>
            </w:r>
            <w:r w:rsidR="003D402A">
              <w:t xml:space="preserve"> </w:t>
            </w:r>
            <w:r>
              <w:t>___________________TO________________________</w:t>
            </w:r>
          </w:p>
          <w:p w14:paraId="3D4E5895" w14:textId="77777777" w:rsidR="00CD07A1" w:rsidRDefault="00CD07A1" w:rsidP="00A11C82">
            <w:pPr>
              <w:keepNext/>
            </w:pPr>
          </w:p>
          <w:p w14:paraId="01A925AC" w14:textId="77777777" w:rsidR="00CD07A1" w:rsidRDefault="00CD07A1" w:rsidP="00A11C82">
            <w:pPr>
              <w:pStyle w:val="FootnoteText"/>
              <w:keepNext/>
              <w:rPr>
                <w:rFonts w:ascii="Arial" w:hAnsi="Arial"/>
              </w:rPr>
            </w:pPr>
          </w:p>
          <w:p w14:paraId="5116ED48" w14:textId="6EC07EB4" w:rsidR="00CD07A1" w:rsidRDefault="00CD07A1" w:rsidP="00A11C82">
            <w:pPr>
              <w:keepNext/>
              <w:rPr>
                <w:b/>
              </w:rPr>
            </w:pPr>
            <w:r>
              <w:rPr>
                <w:b/>
              </w:rPr>
              <w:t xml:space="preserve">1.3.1  </w:t>
            </w:r>
            <w:r>
              <w:rPr>
                <w:b/>
                <w:sz w:val="22"/>
              </w:rPr>
              <w:t>Method to be invoked upon instruction from</w:t>
            </w:r>
            <w:r w:rsidR="00C21D00">
              <w:rPr>
                <w:b/>
                <w:sz w:val="22"/>
              </w:rPr>
              <w:t xml:space="preserve"> The</w:t>
            </w:r>
            <w:r w:rsidR="00301227" w:rsidRPr="00240249">
              <w:rPr>
                <w:b/>
                <w:sz w:val="22"/>
                <w:szCs w:val="22"/>
              </w:rPr>
              <w:t xml:space="preserve"> Company</w:t>
            </w:r>
            <w:r>
              <w:rPr>
                <w:b/>
                <w:sz w:val="22"/>
              </w:rPr>
              <w:t>.</w:t>
            </w:r>
          </w:p>
          <w:p w14:paraId="7799CD07" w14:textId="77777777" w:rsidR="00CD07A1" w:rsidRDefault="00CD07A1" w:rsidP="00A11C82">
            <w:pPr>
              <w:keepNext/>
              <w:rPr>
                <w:b/>
              </w:rPr>
            </w:pPr>
          </w:p>
          <w:p w14:paraId="625B8418" w14:textId="77777777" w:rsidR="00CD07A1" w:rsidRDefault="00CD07A1" w:rsidP="00A11C82">
            <w:pPr>
              <w:keepNext/>
              <w:rPr>
                <w:b/>
              </w:rPr>
            </w:pPr>
          </w:p>
        </w:tc>
      </w:tr>
      <w:tr w:rsidR="00CD07A1" w14:paraId="27F3FAEC" w14:textId="77777777">
        <w:trPr>
          <w:cantSplit/>
          <w:trHeight w:val="1824"/>
        </w:trPr>
        <w:tc>
          <w:tcPr>
            <w:tcW w:w="10065" w:type="dxa"/>
          </w:tcPr>
          <w:p w14:paraId="2BE5591E" w14:textId="77777777" w:rsidR="00CD07A1" w:rsidRDefault="00CD07A1" w:rsidP="00A11C82">
            <w:pPr>
              <w:keepNext/>
              <w:rPr>
                <w:b/>
              </w:rPr>
            </w:pPr>
            <w:r>
              <w:rPr>
                <w:b/>
              </w:rPr>
              <w:t xml:space="preserve"> </w:t>
            </w:r>
          </w:p>
          <w:p w14:paraId="189895C3" w14:textId="77777777" w:rsidR="00CD07A1" w:rsidRDefault="00CD07A1" w:rsidP="00A11C82">
            <w:pPr>
              <w:keepNext/>
            </w:pPr>
            <w:r>
              <w:rPr>
                <w:b/>
              </w:rPr>
              <w:t xml:space="preserve">1.4 Post Fault Action  Cancellation </w:t>
            </w:r>
          </w:p>
          <w:p w14:paraId="30B626B8" w14:textId="77777777" w:rsidR="00CD07A1" w:rsidRDefault="00CD07A1" w:rsidP="00A11C82">
            <w:pPr>
              <w:keepNext/>
            </w:pPr>
          </w:p>
          <w:p w14:paraId="56F82241" w14:textId="77777777" w:rsidR="00CD07A1" w:rsidRDefault="00CD07A1" w:rsidP="00A11C82">
            <w:pPr>
              <w:keepNext/>
            </w:pPr>
          </w:p>
          <w:p w14:paraId="08470769" w14:textId="55D3ED60" w:rsidR="00CD07A1" w:rsidRDefault="00CD07A1" w:rsidP="00A11C82">
            <w:pPr>
              <w:pStyle w:val="FootnoteText"/>
              <w:keepNext/>
              <w:rPr>
                <w:rFonts w:ascii="Arial" w:hAnsi="Arial"/>
              </w:rPr>
            </w:pPr>
            <w:r>
              <w:rPr>
                <w:rFonts w:ascii="Arial" w:hAnsi="Arial"/>
              </w:rPr>
              <w:t xml:space="preserve">Cancellation Time_________ Date__________ </w:t>
            </w:r>
            <w:r w:rsidR="00301227" w:rsidRPr="00240249">
              <w:rPr>
                <w:rFonts w:ascii="Arial" w:hAnsi="Arial" w:cs="Arial"/>
              </w:rPr>
              <w:t>The Company</w:t>
            </w:r>
            <w:r>
              <w:rPr>
                <w:rFonts w:ascii="Arial" w:hAnsi="Arial"/>
              </w:rPr>
              <w:t>__________________  TO_______________________</w:t>
            </w:r>
          </w:p>
        </w:tc>
      </w:tr>
    </w:tbl>
    <w:p w14:paraId="55EDF6EA" w14:textId="77777777" w:rsidR="00CD07A1" w:rsidRDefault="00CD07A1" w:rsidP="00A11C82">
      <w:pPr>
        <w:keepNext/>
      </w:pPr>
    </w:p>
    <w:p w14:paraId="25265E47" w14:textId="77777777" w:rsidR="00805B19" w:rsidRDefault="00805B19" w:rsidP="00A11C82">
      <w:pPr>
        <w:pStyle w:val="Heading2"/>
        <w:numPr>
          <w:ilvl w:val="0"/>
          <w:numId w:val="0"/>
        </w:numPr>
      </w:pPr>
      <w:r>
        <w:br w:type="page"/>
        <w:t xml:space="preserve">Appendix D: Trigger Phrases </w:t>
      </w:r>
    </w:p>
    <w:p w14:paraId="4BFB9984" w14:textId="3E465650" w:rsidR="00805B19" w:rsidRDefault="00805B19" w:rsidP="00A11C82">
      <w:pPr>
        <w:pStyle w:val="BodyText"/>
        <w:keepN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301227">
        <w:t>The Company</w:t>
      </w:r>
      <w:r>
        <w:t xml:space="preserve"> responsibilities that will be discharged by the relevant TO in carrying out the operations specified in the method. For example, the responsibility to minimise voltage step change during a Operational Switching operation to de-load a transformer or circuit. The following trigger phrases are included for clarification of the Operational Switching process. </w:t>
      </w:r>
    </w:p>
    <w:p w14:paraId="0E3D40FC" w14:textId="77777777" w:rsidR="00805B19" w:rsidRDefault="00805B19" w:rsidP="00A11C82">
      <w:pPr>
        <w:pStyle w:val="BodyText"/>
        <w:keepNext/>
        <w:ind w:left="0"/>
        <w:jc w:val="both"/>
      </w:pPr>
    </w:p>
    <w:p w14:paraId="5EF2C9D4" w14:textId="77777777" w:rsidR="00805B19" w:rsidRDefault="00805B19" w:rsidP="00A11C82">
      <w:pPr>
        <w:pStyle w:val="BodyText"/>
        <w:keepNext/>
        <w:ind w:left="0"/>
        <w:jc w:val="both"/>
        <w:rPr>
          <w:b/>
        </w:rPr>
      </w:pPr>
      <w:r>
        <w:rPr>
          <w:b/>
        </w:rPr>
        <w:t>De- Load / Load</w:t>
      </w:r>
    </w:p>
    <w:p w14:paraId="2335B265" w14:textId="77777777" w:rsidR="00805B19" w:rsidRDefault="00805B19" w:rsidP="00A11C82">
      <w:pPr>
        <w:pStyle w:val="BodyText"/>
        <w:keepNext/>
        <w:ind w:left="0"/>
        <w:jc w:val="both"/>
      </w:pPr>
      <w:r>
        <w:t xml:space="preserve"> (--------)  (Substation)  load / deload (-------) kV circuit </w:t>
      </w:r>
    </w:p>
    <w:p w14:paraId="5E098124" w14:textId="77777777" w:rsidR="00805B19" w:rsidRDefault="00805B19" w:rsidP="00A11C82">
      <w:pPr>
        <w:pStyle w:val="BodyText"/>
        <w:keepNext/>
        <w:ind w:left="0"/>
        <w:jc w:val="both"/>
        <w:rPr>
          <w:b/>
        </w:rPr>
      </w:pPr>
    </w:p>
    <w:p w14:paraId="2DAC219D"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rsidP="00A11C82">
      <w:pPr>
        <w:pStyle w:val="BodyText"/>
        <w:keepNext/>
        <w:ind w:left="0"/>
        <w:jc w:val="both"/>
        <w:rPr>
          <w:b/>
        </w:rPr>
      </w:pPr>
    </w:p>
    <w:p w14:paraId="6ACF6713" w14:textId="77777777" w:rsidR="00805B19" w:rsidRDefault="00805B19" w:rsidP="00A11C82">
      <w:pPr>
        <w:pStyle w:val="BodyText"/>
        <w:keepNext/>
        <w:ind w:left="0"/>
        <w:jc w:val="both"/>
        <w:rPr>
          <w:b/>
        </w:rPr>
      </w:pPr>
      <w:r>
        <w:rPr>
          <w:b/>
        </w:rPr>
        <w:t xml:space="preserve">De-Energise / Energise  </w:t>
      </w:r>
    </w:p>
    <w:p w14:paraId="31B22E9A" w14:textId="77777777" w:rsidR="00805B19" w:rsidRPr="00ED1D46" w:rsidRDefault="00805B19" w:rsidP="00A11C82">
      <w:pPr>
        <w:pStyle w:val="BodyText"/>
        <w:keepNext/>
        <w:ind w:left="0"/>
        <w:jc w:val="both"/>
        <w:rPr>
          <w:lang w:val="fr-FR"/>
        </w:rPr>
      </w:pPr>
      <w:r>
        <w:t xml:space="preserve"> </w:t>
      </w:r>
      <w:r w:rsidRPr="00ED1D46">
        <w:rPr>
          <w:lang w:val="fr-FR"/>
        </w:rPr>
        <w:t xml:space="preserve">(-----------)substation energise / de-energise (-----) kV circuit  </w:t>
      </w:r>
    </w:p>
    <w:p w14:paraId="1BB29699" w14:textId="77777777" w:rsidR="00805B19" w:rsidRPr="00ED1D46" w:rsidRDefault="00805B19" w:rsidP="00A11C82">
      <w:pPr>
        <w:pStyle w:val="BodyText"/>
        <w:keepNext/>
        <w:ind w:left="0"/>
        <w:jc w:val="both"/>
        <w:rPr>
          <w:lang w:val="fr-FR"/>
        </w:rPr>
      </w:pPr>
    </w:p>
    <w:p w14:paraId="2D483E74"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rsidP="00A11C82">
      <w:pPr>
        <w:pStyle w:val="BodyText"/>
        <w:keepNext/>
        <w:ind w:left="0"/>
        <w:jc w:val="both"/>
      </w:pPr>
    </w:p>
    <w:p w14:paraId="16D352D8" w14:textId="77777777" w:rsidR="00805B19" w:rsidRDefault="00805B19" w:rsidP="00A11C82">
      <w:pPr>
        <w:pStyle w:val="BodyText"/>
        <w:keepNext/>
        <w:ind w:left="0"/>
        <w:jc w:val="both"/>
        <w:rPr>
          <w:b/>
        </w:rPr>
      </w:pPr>
      <w:r>
        <w:rPr>
          <w:b/>
        </w:rPr>
        <w:t>Switch in /Switch Out</w:t>
      </w:r>
    </w:p>
    <w:p w14:paraId="441DD3DA" w14:textId="77777777" w:rsidR="00805B19" w:rsidRDefault="00805B19" w:rsidP="00A11C82">
      <w:pPr>
        <w:pStyle w:val="BodyText"/>
        <w:keepNext/>
        <w:ind w:left="0"/>
        <w:jc w:val="both"/>
      </w:pPr>
      <w:r>
        <w:t>Switch in /out (-----) /(----)  kV circuit energising / de-energising from (-----)substation</w:t>
      </w:r>
    </w:p>
    <w:p w14:paraId="4755328E" w14:textId="77777777" w:rsidR="00805B19" w:rsidRDefault="00805B19" w:rsidP="00A11C82">
      <w:pPr>
        <w:pStyle w:val="BodyText"/>
        <w:keepNext/>
        <w:ind w:left="0"/>
        <w:jc w:val="both"/>
      </w:pPr>
    </w:p>
    <w:p w14:paraId="2A813BB1"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rsidP="00A11C82">
      <w:pPr>
        <w:pStyle w:val="BodyText"/>
        <w:keepNext/>
        <w:ind w:left="0"/>
        <w:jc w:val="both"/>
      </w:pPr>
    </w:p>
    <w:p w14:paraId="1B98616B" w14:textId="77777777" w:rsidR="00805B19" w:rsidRDefault="00805B19" w:rsidP="00A11C82">
      <w:pPr>
        <w:pStyle w:val="BodyText"/>
        <w:keepNext/>
        <w:ind w:left="0"/>
        <w:jc w:val="both"/>
        <w:rPr>
          <w:b/>
        </w:rPr>
      </w:pPr>
      <w:r>
        <w:rPr>
          <w:b/>
        </w:rPr>
        <w:t>On load / Off load Select</w:t>
      </w:r>
    </w:p>
    <w:p w14:paraId="3FDE1226" w14:textId="77777777" w:rsidR="00805B19" w:rsidRDefault="00805B19" w:rsidP="00A11C82">
      <w:pPr>
        <w:pStyle w:val="BodyText"/>
        <w:keepNext/>
        <w:ind w:left="0"/>
        <w:jc w:val="both"/>
      </w:pPr>
      <w:r>
        <w:t>(--------)  (Substation) On/Off load Select (---------) circuit(s) to (---------) BB</w:t>
      </w:r>
    </w:p>
    <w:p w14:paraId="456B1232" w14:textId="77777777" w:rsidR="00805B19" w:rsidRDefault="00805B19" w:rsidP="00A11C82">
      <w:pPr>
        <w:pStyle w:val="BodyText"/>
        <w:keepNext/>
        <w:ind w:left="0"/>
      </w:pPr>
    </w:p>
    <w:p w14:paraId="37A5F290" w14:textId="77777777" w:rsidR="00805B19" w:rsidRDefault="00805B19" w:rsidP="00A11C82">
      <w:pPr>
        <w:pStyle w:val="BodyText"/>
        <w:keepNext/>
        <w:ind w:left="0"/>
        <w:jc w:val="both"/>
      </w:pPr>
      <w:r>
        <w:t>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relevant, the operation to de-load and load the specified circuit(s) at the specified location to allow an off load changeover to be completed</w:t>
      </w:r>
    </w:p>
    <w:p w14:paraId="74575574" w14:textId="77777777" w:rsidR="00805B19" w:rsidRDefault="00805B19" w:rsidP="00A11C82">
      <w:pPr>
        <w:pStyle w:val="BodyText"/>
        <w:keepNext/>
        <w:ind w:left="0"/>
        <w:jc w:val="both"/>
      </w:pPr>
    </w:p>
    <w:p w14:paraId="5576267F" w14:textId="77777777" w:rsidR="00805B19" w:rsidRDefault="00805B19" w:rsidP="00A11C82">
      <w:pPr>
        <w:pStyle w:val="BodyText"/>
        <w:keepNext/>
        <w:ind w:left="0"/>
        <w:jc w:val="both"/>
        <w:rPr>
          <w:b/>
        </w:rPr>
      </w:pPr>
      <w:r>
        <w:rPr>
          <w:b/>
        </w:rPr>
        <w:t>Disconnect</w:t>
      </w:r>
    </w:p>
    <w:p w14:paraId="30AFAA95" w14:textId="77777777" w:rsidR="00805B19" w:rsidRDefault="00805B19" w:rsidP="00A11C82">
      <w:pPr>
        <w:pStyle w:val="BodyText"/>
        <w:keepNext/>
        <w:ind w:left="0"/>
        <w:jc w:val="both"/>
      </w:pPr>
      <w:r>
        <w:t>(-------) substation disconnect (-----)  circuit</w:t>
      </w:r>
    </w:p>
    <w:p w14:paraId="5E2FE4CD" w14:textId="77777777" w:rsidR="00805B19" w:rsidRDefault="00805B19" w:rsidP="00A11C82">
      <w:pPr>
        <w:pStyle w:val="BodyText"/>
        <w:keepNext/>
        <w:ind w:left="0"/>
        <w:jc w:val="both"/>
      </w:pPr>
    </w:p>
    <w:p w14:paraId="6E698208" w14:textId="77777777" w:rsidR="00805B19" w:rsidRDefault="00805B19" w:rsidP="00A11C82">
      <w:pPr>
        <w:pStyle w:val="BodyText"/>
        <w:keepN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rsidP="00A11C82">
      <w:pPr>
        <w:pStyle w:val="BodyText"/>
        <w:keepNext/>
        <w:ind w:left="0"/>
        <w:jc w:val="both"/>
      </w:pPr>
      <w:r>
        <w:t xml:space="preserve"> </w:t>
      </w:r>
    </w:p>
    <w:p w14:paraId="1E93FD3C" w14:textId="77777777" w:rsidR="00805B19" w:rsidRDefault="00805B19" w:rsidP="00A11C82">
      <w:pPr>
        <w:pStyle w:val="BodyText"/>
        <w:keepNext/>
        <w:ind w:left="0"/>
        <w:jc w:val="both"/>
        <w:rPr>
          <w:b/>
        </w:rPr>
      </w:pPr>
      <w:r>
        <w:rPr>
          <w:b/>
        </w:rPr>
        <w:t>Reconnect</w:t>
      </w:r>
    </w:p>
    <w:p w14:paraId="2E66A630" w14:textId="77777777" w:rsidR="00805B19" w:rsidRDefault="00805B19" w:rsidP="00A11C82">
      <w:pPr>
        <w:pStyle w:val="BodyText"/>
        <w:keepNext/>
        <w:ind w:left="0"/>
        <w:jc w:val="both"/>
      </w:pPr>
      <w:r>
        <w:t>(-------) substation reconnect (-----)  circuit</w:t>
      </w:r>
    </w:p>
    <w:p w14:paraId="33024C8A" w14:textId="77777777" w:rsidR="00805B19" w:rsidRDefault="00805B19" w:rsidP="00A11C82">
      <w:pPr>
        <w:pStyle w:val="BodyText"/>
        <w:keepNext/>
        <w:ind w:left="0"/>
        <w:jc w:val="both"/>
      </w:pPr>
    </w:p>
    <w:p w14:paraId="7A3F2072" w14:textId="77777777" w:rsidR="00805B19" w:rsidRDefault="00805B19" w:rsidP="00A11C82">
      <w:pPr>
        <w:pStyle w:val="BodyText"/>
        <w:keepN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rsidP="00A11C82">
      <w:pPr>
        <w:pStyle w:val="BodyText"/>
        <w:keepNext/>
        <w:ind w:left="0"/>
        <w:jc w:val="both"/>
      </w:pPr>
    </w:p>
    <w:p w14:paraId="63D02F97" w14:textId="77777777" w:rsidR="00805B19" w:rsidRDefault="00805B19" w:rsidP="00A11C82">
      <w:pPr>
        <w:pStyle w:val="BodyText"/>
        <w:keepNext/>
        <w:ind w:left="0"/>
        <w:jc w:val="both"/>
        <w:rPr>
          <w:b/>
        </w:rPr>
      </w:pPr>
      <w:r>
        <w:rPr>
          <w:b/>
        </w:rPr>
        <w:t>Select to [Test/In/Out] [Protection / DAR / Protection Channels / Intertrip schemes / channels]</w:t>
      </w:r>
    </w:p>
    <w:p w14:paraId="44BE9DCE" w14:textId="77777777" w:rsidR="005F1049" w:rsidRDefault="005F1049" w:rsidP="00A11C82">
      <w:pPr>
        <w:pStyle w:val="BodyText"/>
        <w:keepNext/>
        <w:ind w:left="0"/>
        <w:jc w:val="both"/>
      </w:pPr>
    </w:p>
    <w:p w14:paraId="5FB8BB87" w14:textId="77777777" w:rsidR="00805B19" w:rsidRDefault="00805B19" w:rsidP="00A11C82">
      <w:pPr>
        <w:pStyle w:val="BodyText"/>
        <w:keepNext/>
        <w:ind w:left="0"/>
        <w:jc w:val="both"/>
      </w:pPr>
      <w:r>
        <w:t xml:space="preserve">(--------) circuit select to  [Test/ In/Out  First/Second/ Third/  </w:t>
      </w:r>
      <w:smartTag w:uri="urn:schemas-microsoft-com:office:smarttags" w:element="City">
        <w:r>
          <w:t>Main</w:t>
        </w:r>
      </w:smartTag>
      <w:r>
        <w:t xml:space="preserve"> protection/ Intertrip/ DAR] </w:t>
      </w:r>
    </w:p>
    <w:p w14:paraId="4CFF2620" w14:textId="77777777" w:rsidR="00805B19" w:rsidRDefault="00805B19" w:rsidP="00A11C82">
      <w:pPr>
        <w:pStyle w:val="BodyText"/>
        <w:keepNext/>
        <w:ind w:left="0"/>
        <w:jc w:val="both"/>
      </w:pPr>
      <w:r>
        <w:t>(------) substation select to test/in/ out First/Second/Third Main protection Zone 1 extension on</w:t>
      </w:r>
    </w:p>
    <w:p w14:paraId="73666BAB" w14:textId="77777777" w:rsidR="00805B19" w:rsidRDefault="00805B19" w:rsidP="00A11C82">
      <w:pPr>
        <w:pStyle w:val="BodyText"/>
        <w:keepNext/>
        <w:ind w:left="0"/>
        <w:jc w:val="both"/>
      </w:pPr>
      <w:r>
        <w:t>(-------)  kV circuit</w:t>
      </w:r>
    </w:p>
    <w:p w14:paraId="3B3D7B5A" w14:textId="77777777" w:rsidR="00805B19" w:rsidRDefault="00805B19" w:rsidP="00A11C82">
      <w:pPr>
        <w:pStyle w:val="BodyText"/>
        <w:keepNext/>
        <w:ind w:left="0"/>
        <w:jc w:val="both"/>
      </w:pPr>
      <w:r>
        <w:t xml:space="preserve">(------)  Select to test/in/out First/Second/Third Main protection blocking on (-----)  kV circuit  </w:t>
      </w:r>
    </w:p>
    <w:p w14:paraId="40B20BD4" w14:textId="77777777" w:rsidR="00805B19" w:rsidRDefault="00805B19" w:rsidP="00A11C82">
      <w:pPr>
        <w:pStyle w:val="BodyText"/>
        <w:keepNext/>
        <w:ind w:left="0"/>
        <w:jc w:val="both"/>
      </w:pPr>
      <w:r>
        <w:t>(--------) select to test/in/out (---------) operational  intertrip scheme</w:t>
      </w:r>
    </w:p>
    <w:p w14:paraId="097C9F95" w14:textId="77777777" w:rsidR="00805B19" w:rsidRDefault="00805B19" w:rsidP="00A11C82">
      <w:pPr>
        <w:pStyle w:val="BodyText"/>
        <w:keepNext/>
        <w:ind w:left="0"/>
        <w:jc w:val="both"/>
      </w:pPr>
    </w:p>
    <w:p w14:paraId="0D02C942" w14:textId="77777777" w:rsidR="00805B19" w:rsidRDefault="00805B19" w:rsidP="00A11C82">
      <w:pPr>
        <w:pStyle w:val="BodyText"/>
        <w:keepNext/>
        <w:ind w:left="0"/>
        <w:jc w:val="both"/>
        <w:rPr>
          <w:i/>
        </w:rPr>
      </w:pPr>
      <w:r>
        <w:t>This term encompasses the operations required, at one or more locations, to select Protection Apparatus, protection channels, operational  intertrip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rsidP="00A11C82">
      <w:pPr>
        <w:pStyle w:val="BodyText"/>
        <w:keepNext/>
        <w:ind w:left="0"/>
        <w:jc w:val="both"/>
        <w:rPr>
          <w:i/>
        </w:rPr>
      </w:pPr>
    </w:p>
    <w:p w14:paraId="0C4B9D8B" w14:textId="77777777" w:rsidR="00805B19" w:rsidRDefault="00805B19" w:rsidP="00A11C82">
      <w:pPr>
        <w:pStyle w:val="BodyText"/>
        <w:keepNext/>
        <w:ind w:left="0"/>
        <w:jc w:val="both"/>
        <w:rPr>
          <w:b/>
        </w:rPr>
      </w:pPr>
      <w:r>
        <w:rPr>
          <w:b/>
        </w:rPr>
        <w:t>Voltage Target</w:t>
      </w:r>
    </w:p>
    <w:p w14:paraId="4BE7A4FA" w14:textId="77777777" w:rsidR="005F1049" w:rsidRDefault="005F1049" w:rsidP="00A11C82">
      <w:pPr>
        <w:pStyle w:val="BodyText"/>
        <w:keepNext/>
        <w:ind w:left="0"/>
        <w:jc w:val="both"/>
        <w:rPr>
          <w:i/>
        </w:rPr>
      </w:pPr>
    </w:p>
    <w:p w14:paraId="10B0EF9A" w14:textId="77777777" w:rsidR="00805B19" w:rsidRDefault="00805B19" w:rsidP="00A11C82">
      <w:pPr>
        <w:pStyle w:val="BodyText"/>
        <w:keepNext/>
        <w:ind w:left="0"/>
        <w:jc w:val="both"/>
        <w:rPr>
          <w:i/>
        </w:rPr>
      </w:pPr>
      <w:r>
        <w:rPr>
          <w:i/>
        </w:rPr>
        <w:t xml:space="preserve"> (------) substation(s) Maintain Target Voltage xxx kV +/- deadband  xxx kV</w:t>
      </w:r>
    </w:p>
    <w:p w14:paraId="6EE4A62F" w14:textId="77777777" w:rsidR="00805B19" w:rsidRDefault="00805B19" w:rsidP="00A11C82">
      <w:pPr>
        <w:pStyle w:val="BodyText"/>
        <w:keepNext/>
        <w:ind w:left="0"/>
        <w:jc w:val="both"/>
        <w:rPr>
          <w:i/>
        </w:rPr>
      </w:pPr>
    </w:p>
    <w:p w14:paraId="54C83E9A" w14:textId="77777777" w:rsidR="00805B19" w:rsidRDefault="00805B19" w:rsidP="00A11C82">
      <w:pPr>
        <w:pStyle w:val="BodyText"/>
        <w:keepNext/>
        <w:ind w:left="0"/>
        <w:jc w:val="both"/>
      </w:pPr>
      <w:r>
        <w:t xml:space="preserve">This term encompasses all the operations required, including selection of appropriate voltage targets on AVC schemes and tapping transformers, at one or more locations, to maintain System voltage within the deadband of the agreed target voltage, specified using a verbal recorded method. </w:t>
      </w:r>
    </w:p>
    <w:p w14:paraId="21167895" w14:textId="77777777" w:rsidR="00805B19" w:rsidRDefault="00805B19" w:rsidP="00A11C82">
      <w:pPr>
        <w:pStyle w:val="BodyText"/>
        <w:keepNext/>
        <w:ind w:left="0"/>
        <w:jc w:val="both"/>
      </w:pPr>
    </w:p>
    <w:p w14:paraId="761CAF69" w14:textId="77777777" w:rsidR="00805B19" w:rsidRDefault="00805B19" w:rsidP="00A11C82">
      <w:pPr>
        <w:pStyle w:val="BodyText"/>
        <w:keepNext/>
        <w:ind w:left="0"/>
        <w:jc w:val="both"/>
        <w:rPr>
          <w:b/>
        </w:rPr>
      </w:pPr>
      <w:r>
        <w:rPr>
          <w:b/>
        </w:rPr>
        <w:t>Transformer Tapping</w:t>
      </w:r>
    </w:p>
    <w:p w14:paraId="458253B1" w14:textId="77777777" w:rsidR="005F1049" w:rsidRDefault="005F1049" w:rsidP="00A11C82">
      <w:pPr>
        <w:pStyle w:val="BodyText"/>
        <w:keepNext/>
        <w:ind w:left="0"/>
        <w:jc w:val="both"/>
        <w:rPr>
          <w:i/>
        </w:rPr>
      </w:pPr>
    </w:p>
    <w:p w14:paraId="33D19394" w14:textId="77777777" w:rsidR="00805B19" w:rsidRDefault="00805B19" w:rsidP="00A11C82">
      <w:pPr>
        <w:pStyle w:val="BodyText"/>
        <w:keepNext/>
        <w:ind w:left="0"/>
        <w:jc w:val="both"/>
        <w:rPr>
          <w:i/>
        </w:rPr>
      </w:pPr>
      <w:r>
        <w:rPr>
          <w:i/>
        </w:rPr>
        <w:t>On  (------)  Tap from position  (x) to  position ( x)</w:t>
      </w:r>
    </w:p>
    <w:p w14:paraId="0A176C49" w14:textId="77777777" w:rsidR="00805B19" w:rsidRDefault="00805B19" w:rsidP="00A11C82">
      <w:pPr>
        <w:pStyle w:val="BodyText"/>
        <w:keepNext/>
        <w:ind w:left="0"/>
        <w:jc w:val="both"/>
        <w:rPr>
          <w:i/>
        </w:rPr>
      </w:pPr>
      <w:r>
        <w:rPr>
          <w:i/>
        </w:rPr>
        <w:t xml:space="preserve"> </w:t>
      </w:r>
    </w:p>
    <w:p w14:paraId="3FA1E5FD" w14:textId="77777777" w:rsidR="00805B19" w:rsidRDefault="00805B19" w:rsidP="00A11C82">
      <w:pPr>
        <w:pStyle w:val="BodyText"/>
        <w:keepNext/>
        <w:ind w:left="0"/>
        <w:jc w:val="both"/>
      </w:pPr>
      <w:r>
        <w:t xml:space="preserve">This method encompasses the operation(s) required, including Operational Switching in/out controlling schemes, at one or more locations, to select a particular tap position on primary transmission equipment. (including Supergrid Transformer, Grid Transformer, Quad Booster and Reactor).  </w:t>
      </w:r>
    </w:p>
    <w:p w14:paraId="410100F6" w14:textId="77777777" w:rsidR="00805B19" w:rsidRDefault="00805B19" w:rsidP="00A11C82">
      <w:pPr>
        <w:pStyle w:val="BodyText"/>
        <w:keepNext/>
        <w:ind w:left="0"/>
        <w:jc w:val="both"/>
        <w:rPr>
          <w:i/>
        </w:rPr>
      </w:pPr>
    </w:p>
    <w:p w14:paraId="5E8EC657" w14:textId="77777777" w:rsidR="00805B19" w:rsidRDefault="00805B19" w:rsidP="00A11C82">
      <w:pPr>
        <w:pStyle w:val="BodyText"/>
        <w:keepNext/>
        <w:ind w:left="0"/>
        <w:jc w:val="both"/>
        <w:rPr>
          <w:b/>
        </w:rPr>
      </w:pPr>
      <w:r>
        <w:rPr>
          <w:b/>
        </w:rPr>
        <w:t>Trip and Auto Reclose Test</w:t>
      </w:r>
    </w:p>
    <w:p w14:paraId="265BE3CE" w14:textId="77777777" w:rsidR="005F1049" w:rsidRDefault="005F1049" w:rsidP="00A11C82">
      <w:pPr>
        <w:pStyle w:val="BodyText"/>
        <w:keepNext/>
        <w:ind w:left="0"/>
        <w:jc w:val="both"/>
        <w:rPr>
          <w:i/>
        </w:rPr>
      </w:pPr>
    </w:p>
    <w:p w14:paraId="2E3F1467" w14:textId="77777777" w:rsidR="00805B19" w:rsidRDefault="00805B19" w:rsidP="00A11C82">
      <w:pPr>
        <w:pStyle w:val="BodyText"/>
        <w:keepNext/>
        <w:ind w:left="0"/>
        <w:jc w:val="both"/>
        <w:rPr>
          <w:i/>
        </w:rPr>
      </w:pPr>
      <w:r>
        <w:rPr>
          <w:i/>
        </w:rPr>
        <w:t xml:space="preserve">(------) substation(s) Carry Out Trip &amp; Auto Reclose Test on (-------) kV circuit from (----) Main Protection </w:t>
      </w:r>
    </w:p>
    <w:p w14:paraId="44FE8098" w14:textId="77777777" w:rsidR="00805B19" w:rsidRDefault="00805B19" w:rsidP="00A11C82">
      <w:pPr>
        <w:pStyle w:val="BodyText"/>
        <w:keepNext/>
        <w:ind w:left="0"/>
        <w:jc w:val="both"/>
        <w:rPr>
          <w:i/>
        </w:rPr>
      </w:pPr>
    </w:p>
    <w:p w14:paraId="72982480" w14:textId="77777777" w:rsidR="00805B19" w:rsidRDefault="00805B19" w:rsidP="00A11C82">
      <w:pPr>
        <w:pStyle w:val="BodyText"/>
        <w:keepNext/>
        <w:ind w:left="0"/>
        <w:jc w:val="both"/>
      </w:pPr>
      <w:r>
        <w:t xml:space="preserve">This term acts as a trigger phrase to ensure all the required checks and actions are completed before an operation is carried out to trip the relevant circuit in accordance with procedures and safety rules. It encompasses all the operations required, at one or more locations, to cause operation of the appropriate protection. </w:t>
      </w:r>
    </w:p>
    <w:p w14:paraId="51BD482C" w14:textId="77777777" w:rsidR="001A2333" w:rsidRPr="00F51AAE" w:rsidRDefault="001A2333" w:rsidP="00A11C82">
      <w:pPr>
        <w:pStyle w:val="Heading1"/>
        <w:numPr>
          <w:ilvl w:val="0"/>
          <w:numId w:val="0"/>
        </w:numPr>
        <w:rPr>
          <w:i/>
          <w:iCs/>
          <w:kern w:val="0"/>
          <w:sz w:val="20"/>
          <w:szCs w:val="20"/>
        </w:rPr>
      </w:pPr>
    </w:p>
    <w:p w14:paraId="65869B9F" w14:textId="77777777" w:rsidR="0027666E" w:rsidRPr="00F51AAE" w:rsidRDefault="0027666E" w:rsidP="00A11C82">
      <w:pPr>
        <w:pStyle w:val="BodyText"/>
        <w:keepNext/>
        <w:ind w:left="0"/>
        <w:rPr>
          <w:b/>
        </w:rPr>
      </w:pPr>
      <w:r w:rsidRPr="00F51AAE">
        <w:rPr>
          <w:b/>
        </w:rPr>
        <w:t>Load to</w:t>
      </w:r>
    </w:p>
    <w:p w14:paraId="780D0238" w14:textId="77777777" w:rsidR="0027666E" w:rsidRPr="00F51AAE" w:rsidRDefault="0027666E" w:rsidP="00A11C82">
      <w:pPr>
        <w:pStyle w:val="BodyText"/>
        <w:keepNext/>
        <w:tabs>
          <w:tab w:val="left" w:pos="2029"/>
        </w:tabs>
        <w:ind w:left="0"/>
      </w:pPr>
      <w:r w:rsidRPr="00F51AAE">
        <w:tab/>
      </w:r>
    </w:p>
    <w:p w14:paraId="261B07EB" w14:textId="77777777" w:rsidR="0027666E" w:rsidRPr="00F51AAE" w:rsidRDefault="0027666E" w:rsidP="00A11C82">
      <w:pPr>
        <w:pStyle w:val="BodyText"/>
        <w:keepNext/>
        <w:ind w:left="0"/>
        <w:rPr>
          <w:i/>
        </w:rPr>
      </w:pPr>
      <w:r w:rsidRPr="00F51AAE">
        <w:rPr>
          <w:i/>
        </w:rPr>
        <w:t>Load (-----) / (----) kV circuit to (amount/direction) at a ramp rate of (MW/minute)</w:t>
      </w:r>
    </w:p>
    <w:p w14:paraId="760B99A9" w14:textId="77777777" w:rsidR="0027666E" w:rsidRPr="00F51AAE" w:rsidRDefault="0027666E" w:rsidP="00A11C82">
      <w:pPr>
        <w:keepNext/>
      </w:pPr>
    </w:p>
    <w:p w14:paraId="3612D9B0" w14:textId="77777777" w:rsidR="0027666E" w:rsidRPr="00F51AAE" w:rsidRDefault="0027666E" w:rsidP="00A11C82">
      <w:pPr>
        <w:keepNext/>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A11C82">
      <w:pPr>
        <w:keepNext/>
      </w:pPr>
    </w:p>
    <w:p w14:paraId="0ED0D1C4" w14:textId="77777777" w:rsidR="00805B19" w:rsidRDefault="00805B19" w:rsidP="00A11C82">
      <w:pPr>
        <w:pStyle w:val="Heading1"/>
        <w:numPr>
          <w:ilvl w:val="0"/>
          <w:numId w:val="0"/>
        </w:numPr>
        <w:rPr>
          <w:i/>
        </w:rPr>
      </w:pPr>
      <w:r>
        <w:rPr>
          <w:i/>
        </w:rPr>
        <w:t xml:space="preserve">Appendix E: Abbreviations &amp; Definitions </w:t>
      </w:r>
    </w:p>
    <w:p w14:paraId="7C0BF63C" w14:textId="77777777" w:rsidR="00805B19" w:rsidRDefault="00805B19" w:rsidP="00A11C82">
      <w:pPr>
        <w:pStyle w:val="Heading6"/>
        <w:keepNext/>
        <w:rPr>
          <w:i/>
        </w:rPr>
      </w:pPr>
      <w:r>
        <w:rPr>
          <w:i/>
        </w:rPr>
        <w:t>Abbreviations</w:t>
      </w:r>
    </w:p>
    <w:p w14:paraId="71F2582D" w14:textId="77777777" w:rsidR="00805B19" w:rsidRDefault="00805B19" w:rsidP="00A11C82">
      <w:pPr>
        <w:keepNext/>
        <w:rPr>
          <w:b/>
        </w:rPr>
      </w:pPr>
    </w:p>
    <w:p w14:paraId="6B784A9B" w14:textId="77777777" w:rsidR="00E9763E" w:rsidRDefault="00E9763E" w:rsidP="00A11C82">
      <w:pPr>
        <w:pStyle w:val="BodyText"/>
        <w:keepNext/>
        <w:ind w:left="0"/>
      </w:pPr>
    </w:p>
    <w:p w14:paraId="136B50F7" w14:textId="78B88EFB" w:rsidR="00A7533F" w:rsidRDefault="00A7533F" w:rsidP="00A11C82">
      <w:pPr>
        <w:keepNext/>
        <w:autoSpaceDE w:val="0"/>
        <w:autoSpaceDN w:val="0"/>
        <w:adjustRightInd w:val="0"/>
        <w:spacing w:after="0"/>
      </w:pPr>
      <w:r>
        <w:t>CATO</w:t>
      </w:r>
      <w:r>
        <w:tab/>
      </w:r>
      <w:r>
        <w:tab/>
        <w:t>Competitively Appointed Transmission Owner</w:t>
      </w:r>
    </w:p>
    <w:p w14:paraId="14BF15A8" w14:textId="7E68BE62" w:rsidR="00743E85" w:rsidRDefault="00743E85" w:rsidP="00A11C82">
      <w:pPr>
        <w:pStyle w:val="BodyText"/>
        <w:keepNext/>
        <w:ind w:left="0"/>
      </w:pPr>
      <w:r>
        <w:t>ESR</w:t>
      </w:r>
      <w:r>
        <w:tab/>
      </w:r>
      <w:r>
        <w:tab/>
        <w:t>Electricity System Restoration</w:t>
      </w:r>
    </w:p>
    <w:p w14:paraId="2EA53303" w14:textId="0C5ADC38" w:rsidR="00DF5AE2" w:rsidRDefault="00DF5AE2" w:rsidP="00A11C82">
      <w:pPr>
        <w:pStyle w:val="BodyText"/>
        <w:keepNext/>
        <w:ind w:left="0"/>
      </w:pPr>
      <w:r>
        <w:t>HVSCC</w:t>
      </w:r>
      <w:r w:rsidR="00B51A3A">
        <w:tab/>
      </w:r>
      <w:r w:rsidR="00B51A3A">
        <w:tab/>
        <w:t xml:space="preserve">High Voltage </w:t>
      </w:r>
      <w:r w:rsidR="00AF2DED">
        <w:t>System Change Certificate</w:t>
      </w:r>
    </w:p>
    <w:p w14:paraId="7C3CCA65" w14:textId="2826131B" w:rsidR="00873049" w:rsidRDefault="00873049" w:rsidP="00A11C82">
      <w:pPr>
        <w:pStyle w:val="BodyText"/>
        <w:keepNext/>
        <w:ind w:left="0"/>
      </w:pPr>
      <w:r>
        <w:t>OCL</w:t>
      </w:r>
      <w:r>
        <w:tab/>
      </w:r>
      <w:r w:rsidR="00DF5AE2">
        <w:tab/>
      </w:r>
      <w:r>
        <w:t>Operational Capability Limits</w:t>
      </w:r>
    </w:p>
    <w:p w14:paraId="792DA444" w14:textId="3389D35D" w:rsidR="00805B19" w:rsidRDefault="00805B19" w:rsidP="00A11C82">
      <w:pPr>
        <w:keepNext/>
        <w:autoSpaceDE w:val="0"/>
        <w:autoSpaceDN w:val="0"/>
        <w:adjustRightInd w:val="0"/>
        <w:spacing w:after="0"/>
        <w:rPr>
          <w:lang w:eastAsia="en-GB"/>
        </w:rPr>
      </w:pPr>
      <w:r>
        <w:t>SPT</w:t>
      </w:r>
      <w:r>
        <w:tab/>
      </w:r>
      <w:r w:rsidR="00DF5AE2">
        <w:tab/>
      </w:r>
      <w:r w:rsidR="00E77811">
        <w:rPr>
          <w:lang w:eastAsia="en-GB"/>
        </w:rPr>
        <w:t>SP Transmission plc</w:t>
      </w:r>
    </w:p>
    <w:p w14:paraId="6703B086" w14:textId="793760A3" w:rsidR="00805B19" w:rsidRDefault="00805B19" w:rsidP="00A11C82">
      <w:pPr>
        <w:pStyle w:val="BodyText"/>
        <w:keepNext/>
        <w:ind w:left="0"/>
      </w:pPr>
      <w:r>
        <w:t>SHE</w:t>
      </w:r>
      <w:r w:rsidR="00E77811">
        <w:t>-</w:t>
      </w:r>
      <w:r>
        <w:t>T</w:t>
      </w:r>
      <w:r>
        <w:rPr>
          <w:lang w:eastAsia="en-GB"/>
        </w:rPr>
        <w:t xml:space="preserve"> </w:t>
      </w:r>
      <w:r w:rsidR="00DF5AE2">
        <w:rPr>
          <w:lang w:eastAsia="en-GB"/>
        </w:rPr>
        <w:tab/>
      </w:r>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591C8B60" w:rsidR="00805B19" w:rsidRDefault="00805B19" w:rsidP="00A11C82">
      <w:pPr>
        <w:pStyle w:val="BodyText"/>
        <w:keepNext/>
        <w:ind w:left="0"/>
      </w:pPr>
      <w:r>
        <w:t>TO</w:t>
      </w:r>
      <w:r>
        <w:tab/>
      </w:r>
      <w:r w:rsidR="00DF5AE2">
        <w:tab/>
      </w:r>
      <w:r>
        <w:t>Transmission Owner</w:t>
      </w:r>
    </w:p>
    <w:p w14:paraId="4673CCA4" w14:textId="45778ABF" w:rsidR="00805B19" w:rsidRDefault="00805B19" w:rsidP="00A11C82">
      <w:pPr>
        <w:pStyle w:val="BodyText"/>
        <w:keepNext/>
        <w:ind w:left="0"/>
      </w:pPr>
      <w:r>
        <w:t>STC</w:t>
      </w:r>
      <w:r>
        <w:tab/>
      </w:r>
      <w:r w:rsidR="00DF5AE2">
        <w:tab/>
      </w:r>
      <w:r>
        <w:t>System Operator Transmission Owner Code</w:t>
      </w:r>
    </w:p>
    <w:p w14:paraId="30B5C823" w14:textId="27FFCAAD" w:rsidR="00873049" w:rsidRDefault="00873049" w:rsidP="00A11C82">
      <w:pPr>
        <w:pStyle w:val="BodyText"/>
        <w:keepNext/>
        <w:ind w:left="0"/>
      </w:pPr>
    </w:p>
    <w:p w14:paraId="71DCC5AD" w14:textId="7F8C3B6F" w:rsidR="00E9763E" w:rsidRDefault="00E9763E" w:rsidP="00A11C82">
      <w:pPr>
        <w:pStyle w:val="BodyText"/>
        <w:keepNext/>
        <w:ind w:left="0"/>
      </w:pPr>
      <w:r>
        <w:t>TO</w:t>
      </w:r>
      <w:r>
        <w:tab/>
      </w:r>
      <w:r w:rsidR="00DF5AE2">
        <w:tab/>
      </w:r>
      <w:r>
        <w:t>Transmission Owner</w:t>
      </w:r>
    </w:p>
    <w:p w14:paraId="07B0BA83" w14:textId="0ED6031F" w:rsidR="00AA185E" w:rsidRDefault="00AA185E" w:rsidP="00A11C82">
      <w:pPr>
        <w:pStyle w:val="BodyText"/>
        <w:keepNext/>
        <w:ind w:left="0"/>
      </w:pPr>
      <w:r>
        <w:t>TSC</w:t>
      </w:r>
      <w:r>
        <w:tab/>
      </w:r>
      <w:r w:rsidR="00DF5AE2">
        <w:tab/>
      </w:r>
      <w:r>
        <w:t>Transmission Status Certificate</w:t>
      </w:r>
    </w:p>
    <w:p w14:paraId="0808E3F2" w14:textId="77777777" w:rsidR="00805B19" w:rsidRDefault="00805B19" w:rsidP="00A11C82">
      <w:pPr>
        <w:pStyle w:val="BodyText"/>
        <w:keepNext/>
        <w:ind w:left="0"/>
      </w:pPr>
    </w:p>
    <w:p w14:paraId="581D609A" w14:textId="77777777" w:rsidR="00805B19" w:rsidRDefault="00805B19" w:rsidP="00A11C82">
      <w:pPr>
        <w:pStyle w:val="BodyText"/>
        <w:keepNext/>
        <w:ind w:left="0"/>
      </w:pPr>
    </w:p>
    <w:p w14:paraId="7A0FDBCB" w14:textId="77777777" w:rsidR="00805B19" w:rsidRDefault="00805B19" w:rsidP="00A11C82">
      <w:pPr>
        <w:pStyle w:val="Heading2"/>
        <w:numPr>
          <w:ilvl w:val="0"/>
          <w:numId w:val="0"/>
        </w:numPr>
      </w:pPr>
      <w:r>
        <w:t xml:space="preserve">Definitions </w:t>
      </w:r>
    </w:p>
    <w:p w14:paraId="4D6FF182" w14:textId="77777777" w:rsidR="00805B19" w:rsidRDefault="00805B19" w:rsidP="00A11C82">
      <w:pPr>
        <w:pStyle w:val="BodyText"/>
        <w:keepNext/>
        <w:jc w:val="both"/>
      </w:pPr>
    </w:p>
    <w:p w14:paraId="5A90DE51" w14:textId="77777777" w:rsidR="00805B19" w:rsidRDefault="00805B19" w:rsidP="00A11C82">
      <w:pPr>
        <w:pStyle w:val="BodyText"/>
        <w:keepNext/>
        <w:ind w:left="0"/>
        <w:rPr>
          <w:b/>
        </w:rPr>
      </w:pPr>
      <w:r>
        <w:rPr>
          <w:b/>
        </w:rPr>
        <w:t>STC definitions used:</w:t>
      </w:r>
    </w:p>
    <w:p w14:paraId="02ADBE51" w14:textId="77777777" w:rsidR="00805B19" w:rsidRDefault="00805B19" w:rsidP="00A11C82">
      <w:pPr>
        <w:pStyle w:val="BodyText"/>
        <w:keepNext/>
        <w:ind w:left="0"/>
        <w:rPr>
          <w:b/>
        </w:rPr>
      </w:pPr>
      <w:r>
        <w:t>Apparatus</w:t>
      </w:r>
    </w:p>
    <w:p w14:paraId="2B02D1A6" w14:textId="77777777" w:rsidR="00BD7108" w:rsidRDefault="00BD7108" w:rsidP="00A11C82">
      <w:pPr>
        <w:pStyle w:val="BodyText"/>
        <w:keepNext/>
        <w:ind w:left="0"/>
        <w:rPr>
          <w:b/>
        </w:rPr>
      </w:pPr>
      <w:r w:rsidRPr="00BA13AA">
        <w:rPr>
          <w:bCs/>
          <w:u w:val="single"/>
        </w:rPr>
        <w:t>CATO Interface Point</w:t>
      </w:r>
    </w:p>
    <w:p w14:paraId="5E6AEAB0" w14:textId="664DD20A" w:rsidR="00805B19" w:rsidRDefault="00805B19" w:rsidP="00A11C82">
      <w:pPr>
        <w:pStyle w:val="BodyText"/>
        <w:keepNext/>
        <w:ind w:left="0"/>
      </w:pPr>
      <w:r>
        <w:t>Code Effective Date</w:t>
      </w:r>
    </w:p>
    <w:p w14:paraId="453857C0" w14:textId="419F02BE" w:rsidR="00F710FC" w:rsidRDefault="00F710FC" w:rsidP="00A11C82">
      <w:pPr>
        <w:pStyle w:val="BodyText"/>
        <w:keepNext/>
        <w:ind w:left="0"/>
      </w:pPr>
      <w:r>
        <w:t>Electricity System Restoration Standard</w:t>
      </w:r>
    </w:p>
    <w:p w14:paraId="46BA43CC" w14:textId="77777777" w:rsidR="00805B19" w:rsidRDefault="0047706D" w:rsidP="00A11C82">
      <w:pPr>
        <w:pStyle w:val="BodyText"/>
        <w:keepNext/>
        <w:ind w:left="0"/>
      </w:pPr>
      <w:r>
        <w:t>National Electricity Transmission System</w:t>
      </w:r>
    </w:p>
    <w:p w14:paraId="0EFD6717" w14:textId="704E3C72" w:rsidR="00F766C8" w:rsidRDefault="00F766C8" w:rsidP="00A11C82">
      <w:pPr>
        <w:pStyle w:val="BodyText"/>
        <w:keepNext/>
        <w:ind w:left="0"/>
      </w:pPr>
      <w:r>
        <w:t>Network Operator</w:t>
      </w:r>
    </w:p>
    <w:p w14:paraId="72C7BC21" w14:textId="3CD0E657" w:rsidR="00190D73" w:rsidRDefault="004A47A5" w:rsidP="00A11C82">
      <w:pPr>
        <w:pStyle w:val="BodyText"/>
        <w:keepNext/>
        <w:ind w:left="0"/>
      </w:pPr>
      <w:r>
        <w:t>The Company</w:t>
      </w:r>
    </w:p>
    <w:p w14:paraId="5EC7192B" w14:textId="4FBEF74B" w:rsidR="005757CE" w:rsidRDefault="00190D73" w:rsidP="00A11C82">
      <w:pPr>
        <w:pStyle w:val="BodyText"/>
        <w:keepNext/>
        <w:ind w:left="0"/>
      </w:pPr>
      <w:r>
        <w:t>NGET</w:t>
      </w:r>
    </w:p>
    <w:p w14:paraId="738921B7" w14:textId="3DA785DC" w:rsidR="00805B19" w:rsidRDefault="00805B19" w:rsidP="00A11C82">
      <w:pPr>
        <w:pStyle w:val="BodyText"/>
        <w:keepNext/>
        <w:ind w:left="0"/>
      </w:pPr>
      <w:r>
        <w:t>Operational Capability Limits</w:t>
      </w:r>
    </w:p>
    <w:p w14:paraId="6EDF60B0" w14:textId="77777777" w:rsidR="00805B19" w:rsidRDefault="00805B19" w:rsidP="00A11C82">
      <w:pPr>
        <w:pStyle w:val="BodyText"/>
        <w:keepNext/>
        <w:ind w:left="0"/>
      </w:pPr>
      <w:r>
        <w:t>Outage</w:t>
      </w:r>
    </w:p>
    <w:p w14:paraId="36010A71" w14:textId="47852448" w:rsidR="007F19E6" w:rsidRDefault="007F19E6" w:rsidP="00A11C82">
      <w:pPr>
        <w:pStyle w:val="BodyText"/>
        <w:keepNext/>
        <w:ind w:left="0"/>
      </w:pPr>
      <w:r>
        <w:t>Partial Shutdown</w:t>
      </w:r>
    </w:p>
    <w:p w14:paraId="0A8D3FD8" w14:textId="77777777" w:rsidR="00805B19" w:rsidRDefault="00805B19" w:rsidP="00A11C82">
      <w:pPr>
        <w:pStyle w:val="BodyText"/>
        <w:keepNext/>
        <w:ind w:left="0"/>
      </w:pPr>
      <w:r>
        <w:t>Party</w:t>
      </w:r>
    </w:p>
    <w:p w14:paraId="67D6F757" w14:textId="77777777" w:rsidR="00805B19" w:rsidRDefault="00805B19" w:rsidP="00A11C82">
      <w:pPr>
        <w:pStyle w:val="BodyText"/>
        <w:keepNext/>
        <w:ind w:left="0"/>
      </w:pPr>
      <w:r>
        <w:t>Plant</w:t>
      </w:r>
    </w:p>
    <w:p w14:paraId="3CDBB573" w14:textId="77777777" w:rsidR="00805B19" w:rsidRDefault="00805B19" w:rsidP="00A11C82">
      <w:pPr>
        <w:pStyle w:val="BodyText"/>
        <w:keepNext/>
        <w:ind w:left="0"/>
      </w:pPr>
      <w:r>
        <w:t>Protection</w:t>
      </w:r>
    </w:p>
    <w:p w14:paraId="3669F4E5" w14:textId="6BEDCD25" w:rsidR="00895582" w:rsidRDefault="00895582" w:rsidP="00A11C82">
      <w:pPr>
        <w:pStyle w:val="BodyText"/>
        <w:keepNext/>
        <w:ind w:left="0"/>
      </w:pPr>
      <w:r>
        <w:t>Restoration Contractor</w:t>
      </w:r>
    </w:p>
    <w:p w14:paraId="48D65225" w14:textId="65C5B78B" w:rsidR="00430733" w:rsidRDefault="00430733" w:rsidP="00A11C82">
      <w:pPr>
        <w:pStyle w:val="BodyText"/>
        <w:keepNext/>
        <w:ind w:left="0"/>
      </w:pPr>
      <w:r>
        <w:t>Restoration Plan</w:t>
      </w:r>
    </w:p>
    <w:p w14:paraId="53CCC562" w14:textId="77777777" w:rsidR="00805B19" w:rsidRDefault="00805B19" w:rsidP="00A11C82">
      <w:pPr>
        <w:pStyle w:val="BodyText"/>
        <w:keepNext/>
        <w:ind w:left="0"/>
      </w:pPr>
      <w:r>
        <w:t>Services Reduction</w:t>
      </w:r>
    </w:p>
    <w:p w14:paraId="71BD1AD0" w14:textId="77777777" w:rsidR="00805B19" w:rsidRDefault="00805B19" w:rsidP="00A11C82">
      <w:pPr>
        <w:pStyle w:val="BodyText"/>
        <w:keepNext/>
        <w:ind w:left="0"/>
      </w:pPr>
      <w:r>
        <w:t>Services Restoration Proposal</w:t>
      </w:r>
    </w:p>
    <w:p w14:paraId="7EBA9213" w14:textId="588EA687" w:rsidR="00805B19" w:rsidRDefault="00805B19" w:rsidP="00A11C82">
      <w:pPr>
        <w:pStyle w:val="BodyText"/>
        <w:keepNext/>
        <w:ind w:left="0"/>
      </w:pPr>
      <w:r>
        <w:t>System</w:t>
      </w:r>
    </w:p>
    <w:p w14:paraId="488C708F" w14:textId="77777777" w:rsidR="006704B2" w:rsidRDefault="00D26E6F" w:rsidP="00A11C82">
      <w:pPr>
        <w:pStyle w:val="BodyText"/>
        <w:keepNext/>
        <w:ind w:left="0"/>
      </w:pPr>
      <w:r>
        <w:t>System Restoration</w:t>
      </w:r>
    </w:p>
    <w:p w14:paraId="6CF1A0A8" w14:textId="6EC2F70C" w:rsidR="00E11648" w:rsidRDefault="00E11648" w:rsidP="00A11C82">
      <w:pPr>
        <w:pStyle w:val="BodyText"/>
        <w:keepNext/>
        <w:ind w:left="0"/>
      </w:pPr>
      <w:r>
        <w:t>Total Shutdown</w:t>
      </w:r>
    </w:p>
    <w:p w14:paraId="5682CE20" w14:textId="77777777" w:rsidR="00805B19" w:rsidRDefault="00805B19" w:rsidP="00A11C82">
      <w:pPr>
        <w:pStyle w:val="BodyText"/>
        <w:keepNext/>
        <w:ind w:left="0"/>
      </w:pPr>
      <w:r>
        <w:t>Transmission Owner</w:t>
      </w:r>
    </w:p>
    <w:p w14:paraId="732A78C4" w14:textId="77777777" w:rsidR="00805B19" w:rsidRDefault="00805B19" w:rsidP="00A11C82">
      <w:pPr>
        <w:pStyle w:val="BodyText"/>
        <w:keepNext/>
        <w:ind w:left="0"/>
      </w:pPr>
      <w:r>
        <w:t>Transmission System</w:t>
      </w:r>
    </w:p>
    <w:p w14:paraId="3F67DA8F" w14:textId="77777777" w:rsidR="00805B19" w:rsidRDefault="00805B19" w:rsidP="00A11C82">
      <w:pPr>
        <w:pStyle w:val="BodyText"/>
        <w:keepNext/>
        <w:ind w:left="0"/>
        <w:rPr>
          <w:b/>
        </w:rPr>
      </w:pPr>
    </w:p>
    <w:p w14:paraId="0E387466" w14:textId="77777777" w:rsidR="00805B19" w:rsidRDefault="00805B19" w:rsidP="00A11C82">
      <w:pPr>
        <w:pStyle w:val="BodyText"/>
        <w:keepNext/>
        <w:ind w:left="0"/>
      </w:pPr>
      <w:r>
        <w:rPr>
          <w:b/>
        </w:rPr>
        <w:t>Grid Code definitions used:</w:t>
      </w:r>
    </w:p>
    <w:p w14:paraId="26D6155E" w14:textId="77777777" w:rsidR="00805B19" w:rsidRDefault="00805B19" w:rsidP="00A11C82">
      <w:pPr>
        <w:pStyle w:val="BodyText"/>
        <w:keepNext/>
        <w:ind w:left="0"/>
      </w:pPr>
      <w:r>
        <w:t>Control Phase</w:t>
      </w:r>
    </w:p>
    <w:p w14:paraId="45CEEC5F" w14:textId="00F062D5" w:rsidR="00044ACD" w:rsidRDefault="00044ACD" w:rsidP="00A11C82">
      <w:pPr>
        <w:pStyle w:val="BodyText"/>
        <w:keepNext/>
        <w:ind w:left="0"/>
      </w:pPr>
      <w:r>
        <w:t>Demand</w:t>
      </w:r>
    </w:p>
    <w:p w14:paraId="0FF46854" w14:textId="71641E76" w:rsidR="00705944" w:rsidRDefault="00705944" w:rsidP="00A11C82">
      <w:pPr>
        <w:pStyle w:val="BodyText"/>
        <w:keepNext/>
        <w:ind w:left="0"/>
      </w:pPr>
      <w:r>
        <w:t>Electricity System Restoration Standard</w:t>
      </w:r>
    </w:p>
    <w:p w14:paraId="7DFE8658" w14:textId="77777777" w:rsidR="00805B19" w:rsidRDefault="00805B19" w:rsidP="00A11C82">
      <w:pPr>
        <w:pStyle w:val="BodyText"/>
        <w:keepNext/>
        <w:ind w:left="0"/>
      </w:pPr>
      <w:r>
        <w:t>Event</w:t>
      </w:r>
    </w:p>
    <w:p w14:paraId="2874DDF3" w14:textId="77777777" w:rsidR="00805B19" w:rsidRDefault="00805B19" w:rsidP="00A11C82">
      <w:pPr>
        <w:pStyle w:val="BodyText"/>
        <w:keepNext/>
        <w:ind w:left="0"/>
      </w:pPr>
      <w:r>
        <w:t>Intertrip Apparatus</w:t>
      </w:r>
    </w:p>
    <w:p w14:paraId="4A44D7A1" w14:textId="73B160F6" w:rsidR="006704B2" w:rsidRDefault="006704B2" w:rsidP="00A11C82">
      <w:pPr>
        <w:pStyle w:val="BodyText"/>
        <w:keepNext/>
        <w:ind w:left="0"/>
      </w:pPr>
      <w:r>
        <w:t>National Demand</w:t>
      </w:r>
    </w:p>
    <w:p w14:paraId="2673700C" w14:textId="77777777" w:rsidR="00805B19" w:rsidRDefault="00805B19" w:rsidP="00A11C82">
      <w:pPr>
        <w:pStyle w:val="BodyText"/>
        <w:keepNext/>
        <w:ind w:left="0"/>
      </w:pPr>
      <w:r>
        <w:t>Operation</w:t>
      </w:r>
      <w:r>
        <w:tab/>
      </w:r>
    </w:p>
    <w:p w14:paraId="359E3BC0" w14:textId="77777777" w:rsidR="00805B19" w:rsidRDefault="00805B19" w:rsidP="00A11C82">
      <w:pPr>
        <w:pStyle w:val="BodyText"/>
        <w:keepNext/>
        <w:ind w:left="0"/>
      </w:pPr>
      <w:r>
        <w:t>Operational Effect</w:t>
      </w:r>
    </w:p>
    <w:p w14:paraId="126701DB" w14:textId="77777777" w:rsidR="00805B19" w:rsidRDefault="00805B19" w:rsidP="00A11C82">
      <w:pPr>
        <w:pStyle w:val="BodyText"/>
        <w:keepNext/>
        <w:ind w:left="0"/>
      </w:pPr>
      <w:r>
        <w:t>Operational Switching</w:t>
      </w:r>
    </w:p>
    <w:p w14:paraId="4FE07B15" w14:textId="22A1B46A" w:rsidR="009D4C1D" w:rsidRDefault="009D4C1D" w:rsidP="00A11C82">
      <w:pPr>
        <w:pStyle w:val="BodyText"/>
        <w:keepNext/>
        <w:ind w:left="0"/>
      </w:pPr>
      <w:r>
        <w:t>Plant</w:t>
      </w:r>
    </w:p>
    <w:p w14:paraId="14BEDE84" w14:textId="77777777" w:rsidR="00805B19" w:rsidRDefault="00805B19" w:rsidP="00A11C82">
      <w:pPr>
        <w:pStyle w:val="BodyText"/>
        <w:keepNext/>
        <w:ind w:left="0"/>
      </w:pPr>
      <w:r>
        <w:t>Programming Phase</w:t>
      </w:r>
    </w:p>
    <w:p w14:paraId="796B2B04" w14:textId="77777777" w:rsidR="00805B19" w:rsidRDefault="00805B19" w:rsidP="00A11C82">
      <w:pPr>
        <w:pStyle w:val="BodyText"/>
        <w:keepNext/>
        <w:ind w:left="0"/>
      </w:pPr>
      <w:r>
        <w:t xml:space="preserve">Protection Apparatus </w:t>
      </w:r>
    </w:p>
    <w:p w14:paraId="1F5E3A15" w14:textId="77777777" w:rsidR="00805B19" w:rsidRDefault="00805B19" w:rsidP="00A11C82">
      <w:pPr>
        <w:pStyle w:val="BodyText"/>
        <w:keepNext/>
        <w:ind w:left="0"/>
      </w:pPr>
      <w:r>
        <w:t>Safety Precautions</w:t>
      </w:r>
    </w:p>
    <w:p w14:paraId="46413B65" w14:textId="38534874" w:rsidR="006704B2" w:rsidRDefault="006704B2" w:rsidP="00A11C82">
      <w:pPr>
        <w:pStyle w:val="BodyText"/>
        <w:keepNext/>
        <w:ind w:left="0"/>
      </w:pPr>
      <w:r>
        <w:t>System Restoration Region</w:t>
      </w:r>
    </w:p>
    <w:p w14:paraId="4FDF17DF" w14:textId="22C80EDA" w:rsidR="00044ACD" w:rsidRDefault="00044ACD" w:rsidP="00A11C82">
      <w:pPr>
        <w:pStyle w:val="BodyText"/>
        <w:keepNext/>
        <w:ind w:left="0"/>
      </w:pPr>
      <w:r>
        <w:t>User</w:t>
      </w:r>
    </w:p>
    <w:p w14:paraId="7CE6F464" w14:textId="77777777" w:rsidR="00805B19" w:rsidRDefault="00805B19" w:rsidP="00A11C82">
      <w:pPr>
        <w:pStyle w:val="BodyText"/>
        <w:keepNext/>
        <w:ind w:left="0"/>
      </w:pPr>
    </w:p>
    <w:p w14:paraId="433AAC72" w14:textId="77777777" w:rsidR="00805B19" w:rsidRDefault="00805B19" w:rsidP="00A11C82">
      <w:pPr>
        <w:pStyle w:val="BodyText"/>
        <w:keepNext/>
        <w:ind w:left="0"/>
        <w:rPr>
          <w:b/>
        </w:rPr>
      </w:pPr>
      <w:r>
        <w:rPr>
          <w:b/>
        </w:rPr>
        <w:t>Definition used from other STCPs:</w:t>
      </w:r>
    </w:p>
    <w:p w14:paraId="7F840D8B" w14:textId="167B778F" w:rsidR="009D4C1D" w:rsidRDefault="009D4C1D" w:rsidP="00A11C82">
      <w:pPr>
        <w:pStyle w:val="BodyText"/>
        <w:keepNext/>
        <w:ind w:left="0"/>
      </w:pPr>
      <w:r>
        <w:t>STCP 06-1</w:t>
      </w:r>
      <w:r>
        <w:tab/>
        <w:t>System Restoration</w:t>
      </w:r>
    </w:p>
    <w:p w14:paraId="3CF65EAA" w14:textId="55A03E54" w:rsidR="00805B19" w:rsidRDefault="00805B19" w:rsidP="00A11C82">
      <w:pPr>
        <w:pStyle w:val="BodyText"/>
        <w:keepNext/>
        <w:ind w:left="0"/>
      </w:pPr>
      <w:r>
        <w:t>STCP 19-4</w:t>
      </w:r>
      <w:r>
        <w:tab/>
        <w:t>Commissioning Switching Programme</w:t>
      </w:r>
    </w:p>
    <w:p w14:paraId="529A8403" w14:textId="35215FC3" w:rsidR="00805B19" w:rsidRDefault="00FD4138" w:rsidP="00A11C82">
      <w:pPr>
        <w:pStyle w:val="BodyText"/>
        <w:keepNext/>
        <w:ind w:left="0"/>
      </w:pPr>
      <w:r>
        <w:t>STCP 11-1</w:t>
      </w:r>
      <w:r>
        <w:tab/>
      </w:r>
      <w:r w:rsidR="004A47A5">
        <w:t>The Company</w:t>
      </w:r>
      <w:r>
        <w:t xml:space="preserve"> Outage Database</w:t>
      </w:r>
    </w:p>
    <w:p w14:paraId="0CC74248" w14:textId="77777777" w:rsidR="00805B19" w:rsidRDefault="00805B19" w:rsidP="00A11C82">
      <w:pPr>
        <w:pStyle w:val="BodyText"/>
        <w:keepNext/>
        <w:ind w:left="0"/>
      </w:pPr>
    </w:p>
    <w:p w14:paraId="534679CE" w14:textId="77777777" w:rsidR="00805B19" w:rsidRDefault="00805B19" w:rsidP="00A11C82">
      <w:pPr>
        <w:pStyle w:val="BodyText"/>
        <w:keepNext/>
        <w:ind w:left="0"/>
      </w:pPr>
    </w:p>
    <w:p w14:paraId="51BBAFC6" w14:textId="77777777" w:rsidR="00805B19" w:rsidRDefault="00805B19" w:rsidP="00A11C82">
      <w:pPr>
        <w:pStyle w:val="BodyText"/>
        <w:keepNext/>
        <w:ind w:left="0"/>
      </w:pPr>
    </w:p>
    <w:p w14:paraId="285313E6" w14:textId="77777777" w:rsidR="00805B19" w:rsidRDefault="00805B19" w:rsidP="00A11C82">
      <w:pPr>
        <w:pStyle w:val="BodyText"/>
        <w:keepNext/>
      </w:pPr>
    </w:p>
    <w:p w14:paraId="162F37A6" w14:textId="77777777" w:rsidR="00FD4138" w:rsidRDefault="00FD4138" w:rsidP="00A11C82">
      <w:pPr>
        <w:keepNext/>
      </w:pPr>
      <w:r>
        <w:br w:type="page"/>
      </w:r>
    </w:p>
    <w:p w14:paraId="2C768DA8" w14:textId="77777777" w:rsidR="00FD4138" w:rsidRPr="000960E5" w:rsidRDefault="00FD4138" w:rsidP="00A11C82">
      <w:pPr>
        <w:keepNext/>
        <w:rPr>
          <w:b/>
          <w:i/>
          <w:sz w:val="28"/>
          <w:szCs w:val="28"/>
        </w:rPr>
      </w:pPr>
      <w:r w:rsidRPr="000960E5">
        <w:rPr>
          <w:b/>
          <w:i/>
          <w:sz w:val="28"/>
          <w:szCs w:val="28"/>
        </w:rPr>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A11C82">
      <w:pPr>
        <w:keepNext/>
      </w:pPr>
    </w:p>
    <w:p w14:paraId="3F6C1B8C" w14:textId="77777777" w:rsidR="00FD4138" w:rsidRDefault="00FD4138" w:rsidP="00A11C82">
      <w:pPr>
        <w:keepNext/>
      </w:pPr>
      <w:r>
        <w:object w:dxaOrig="10087" w:dyaOrig="9351" w14:anchorId="192B4EA1">
          <v:shape id="_x0000_i1029" type="#_x0000_t75" style="width:414.75pt;height:385.5pt" o:ole="">
            <v:imagedata r:id="rId20" o:title=""/>
          </v:shape>
          <o:OLEObject Type="Embed" ProgID="Visio.Drawing.11" ShapeID="_x0000_i1029" DrawAspect="Content" ObjectID="_1822021919" r:id="rId21"/>
        </w:object>
      </w:r>
    </w:p>
    <w:p w14:paraId="31699277" w14:textId="77777777" w:rsidR="00FD4138" w:rsidRDefault="00FD4138" w:rsidP="00A11C82">
      <w:pPr>
        <w:keepNext/>
      </w:pPr>
    </w:p>
    <w:p w14:paraId="3A24B972" w14:textId="77777777" w:rsidR="00FD4138" w:rsidRPr="00AA1E35" w:rsidRDefault="00FD4138" w:rsidP="00A11C82">
      <w:pPr>
        <w:keepNext/>
      </w:pPr>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A11C82">
      <w:pPr>
        <w:keepNext/>
      </w:pPr>
      <w:r w:rsidRPr="00AA1E35">
        <w:t>Scenarios B, C and D would be covered by this procedure</w:t>
      </w:r>
    </w:p>
    <w:p w14:paraId="2F1A3776" w14:textId="77777777" w:rsidR="00FD4138" w:rsidRDefault="00FD4138" w:rsidP="00A11C82">
      <w:pPr>
        <w:keepNext/>
      </w:pPr>
    </w:p>
    <w:p w14:paraId="1AD78A78" w14:textId="77777777" w:rsidR="00A11C82" w:rsidRDefault="00A11C82">
      <w:pPr>
        <w:keepNext/>
      </w:pPr>
    </w:p>
    <w:sectPr w:rsidR="00A11C8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99920" w14:textId="77777777" w:rsidR="00D02DEA" w:rsidRDefault="00D02DEA">
      <w:r>
        <w:separator/>
      </w:r>
    </w:p>
  </w:endnote>
  <w:endnote w:type="continuationSeparator" w:id="0">
    <w:p w14:paraId="1B50B7ED" w14:textId="77777777" w:rsidR="00D02DEA" w:rsidRDefault="00D02DEA">
      <w:r>
        <w:continuationSeparator/>
      </w:r>
    </w:p>
  </w:endnote>
  <w:endnote w:type="continuationNotice" w:id="1">
    <w:p w14:paraId="39B83BA1" w14:textId="77777777" w:rsidR="00D02DEA" w:rsidRDefault="00D02D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DC819" w14:textId="77777777" w:rsidR="00D02DEA" w:rsidRDefault="00D02DEA">
      <w:r>
        <w:separator/>
      </w:r>
    </w:p>
  </w:footnote>
  <w:footnote w:type="continuationSeparator" w:id="0">
    <w:p w14:paraId="0272F0D9" w14:textId="77777777" w:rsidR="00D02DEA" w:rsidRDefault="00D02DEA">
      <w:r>
        <w:continuationSeparator/>
      </w:r>
    </w:p>
  </w:footnote>
  <w:footnote w:type="continuationNotice" w:id="1">
    <w:p w14:paraId="0A3E599E" w14:textId="77777777" w:rsidR="00D02DEA" w:rsidRDefault="00D02DE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61BEC698" w:rsidR="008A5D12" w:rsidRDefault="008A5D12">
    <w:pPr>
      <w:pStyle w:val="Header"/>
    </w:pPr>
    <w:r>
      <w:rPr>
        <w:rFonts w:ascii="Arial" w:hAnsi="Arial"/>
        <w:snapToGrid w:val="0"/>
      </w:rPr>
      <w:t xml:space="preserve">Issue </w:t>
    </w:r>
    <w:r w:rsidR="00071A81">
      <w:rPr>
        <w:rFonts w:ascii="Arial" w:hAnsi="Arial"/>
        <w:snapToGrid w:val="0"/>
      </w:rPr>
      <w:t>0</w:t>
    </w:r>
    <w:r w:rsidR="00157A56">
      <w:rPr>
        <w:rFonts w:ascii="Arial" w:hAnsi="Arial"/>
        <w:snapToGrid w:val="0"/>
      </w:rPr>
      <w:t>1</w:t>
    </w:r>
    <w:r w:rsidR="005A1267">
      <w:rPr>
        <w:rFonts w:ascii="Arial" w:hAnsi="Arial"/>
        <w:snapToGrid w:val="0"/>
      </w:rPr>
      <w:t>4</w:t>
    </w:r>
    <w:r w:rsidR="00157A56">
      <w:rPr>
        <w:rFonts w:ascii="Arial" w:hAnsi="Arial"/>
        <w:snapToGrid w:val="0"/>
      </w:rPr>
      <w:t xml:space="preserve"> </w:t>
    </w:r>
    <w:r w:rsidR="00532576" w:rsidRPr="0095757F">
      <w:rPr>
        <w:rFonts w:ascii="Arial" w:hAnsi="Arial"/>
        <w:snapToGrid w:val="0"/>
      </w:rPr>
      <w:t>-</w:t>
    </w:r>
    <w:r w:rsidR="00C81DF4" w:rsidRPr="0095757F">
      <w:rPr>
        <w:rFonts w:ascii="Arial" w:hAnsi="Arial"/>
        <w:snapToGrid w:val="0"/>
      </w:rPr>
      <w:t xml:space="preserve"> </w:t>
    </w:r>
    <w:r w:rsidR="00015D5B">
      <w:rPr>
        <w:rFonts w:ascii="Arial" w:hAnsi="Arial"/>
        <w:snapToGrid w:val="0"/>
      </w:rPr>
      <w:t>1</w:t>
    </w:r>
    <w:r w:rsidR="005A1267">
      <w:rPr>
        <w:rFonts w:ascii="Arial" w:hAnsi="Arial"/>
        <w:snapToGrid w:val="0"/>
      </w:rPr>
      <w:t>1</w:t>
    </w:r>
    <w:r w:rsidR="00015D5B">
      <w:rPr>
        <w:rFonts w:ascii="Arial" w:hAnsi="Arial"/>
        <w:snapToGrid w:val="0"/>
      </w:rPr>
      <w:t>/0</w:t>
    </w:r>
    <w:r w:rsidR="005A1267">
      <w:rPr>
        <w:rFonts w:ascii="Arial" w:hAnsi="Arial"/>
        <w:snapToGrid w:val="0"/>
      </w:rPr>
      <w:t>9</w:t>
    </w:r>
    <w:r w:rsidR="00015D5B">
      <w:rPr>
        <w:rFonts w:ascii="Arial" w:hAnsi="Arial"/>
        <w:snapToGrid w:val="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33"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5"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8"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1"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3"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6"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8"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2"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4"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508566987">
    <w:abstractNumId w:val="23"/>
  </w:num>
  <w:num w:numId="2" w16cid:durableId="944340761">
    <w:abstractNumId w:val="50"/>
  </w:num>
  <w:num w:numId="3" w16cid:durableId="2088378218">
    <w:abstractNumId w:val="25"/>
  </w:num>
  <w:num w:numId="4" w16cid:durableId="1349412181">
    <w:abstractNumId w:val="19"/>
  </w:num>
  <w:num w:numId="5" w16cid:durableId="431517006">
    <w:abstractNumId w:val="17"/>
  </w:num>
  <w:num w:numId="6" w16cid:durableId="2100589723">
    <w:abstractNumId w:val="18"/>
  </w:num>
  <w:num w:numId="7" w16cid:durableId="1667324080">
    <w:abstractNumId w:val="6"/>
  </w:num>
  <w:num w:numId="8" w16cid:durableId="416944804">
    <w:abstractNumId w:val="10"/>
  </w:num>
  <w:num w:numId="9" w16cid:durableId="1146162181">
    <w:abstractNumId w:val="55"/>
  </w:num>
  <w:num w:numId="10" w16cid:durableId="1712194079">
    <w:abstractNumId w:val="26"/>
  </w:num>
  <w:num w:numId="11" w16cid:durableId="491797429">
    <w:abstractNumId w:val="15"/>
  </w:num>
  <w:num w:numId="12" w16cid:durableId="625622237">
    <w:abstractNumId w:val="33"/>
  </w:num>
  <w:num w:numId="13" w16cid:durableId="1519344157">
    <w:abstractNumId w:val="41"/>
  </w:num>
  <w:num w:numId="14" w16cid:durableId="1952320614">
    <w:abstractNumId w:val="54"/>
  </w:num>
  <w:num w:numId="15" w16cid:durableId="546374336">
    <w:abstractNumId w:val="3"/>
  </w:num>
  <w:num w:numId="16" w16cid:durableId="1642734201">
    <w:abstractNumId w:val="35"/>
  </w:num>
  <w:num w:numId="17" w16cid:durableId="104038222">
    <w:abstractNumId w:val="8"/>
  </w:num>
  <w:num w:numId="18" w16cid:durableId="428238388">
    <w:abstractNumId w:val="44"/>
  </w:num>
  <w:num w:numId="19" w16cid:durableId="1764835608">
    <w:abstractNumId w:val="49"/>
  </w:num>
  <w:num w:numId="20" w16cid:durableId="21248376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32703463">
    <w:abstractNumId w:val="46"/>
  </w:num>
  <w:num w:numId="22" w16cid:durableId="1574779152">
    <w:abstractNumId w:val="1"/>
  </w:num>
  <w:num w:numId="23" w16cid:durableId="1916284860">
    <w:abstractNumId w:val="38"/>
  </w:num>
  <w:num w:numId="24" w16cid:durableId="42602112">
    <w:abstractNumId w:val="16"/>
  </w:num>
  <w:num w:numId="25" w16cid:durableId="427696234">
    <w:abstractNumId w:val="27"/>
  </w:num>
  <w:num w:numId="26" w16cid:durableId="1572036825">
    <w:abstractNumId w:val="2"/>
  </w:num>
  <w:num w:numId="27" w16cid:durableId="100691886">
    <w:abstractNumId w:val="12"/>
  </w:num>
  <w:num w:numId="28" w16cid:durableId="1062021222">
    <w:abstractNumId w:val="21"/>
  </w:num>
  <w:num w:numId="29" w16cid:durableId="1825732733">
    <w:abstractNumId w:val="36"/>
  </w:num>
  <w:num w:numId="30" w16cid:durableId="1725055560">
    <w:abstractNumId w:val="28"/>
  </w:num>
  <w:num w:numId="31" w16cid:durableId="1066029315">
    <w:abstractNumId w:val="52"/>
  </w:num>
  <w:num w:numId="32" w16cid:durableId="852690360">
    <w:abstractNumId w:val="48"/>
  </w:num>
  <w:num w:numId="33" w16cid:durableId="48308753">
    <w:abstractNumId w:val="13"/>
  </w:num>
  <w:num w:numId="34" w16cid:durableId="1511725621">
    <w:abstractNumId w:val="30"/>
  </w:num>
  <w:num w:numId="35" w16cid:durableId="1088961960">
    <w:abstractNumId w:val="24"/>
  </w:num>
  <w:num w:numId="36" w16cid:durableId="1186333490">
    <w:abstractNumId w:val="4"/>
  </w:num>
  <w:num w:numId="37" w16cid:durableId="743180909">
    <w:abstractNumId w:val="29"/>
  </w:num>
  <w:num w:numId="38" w16cid:durableId="1495684834">
    <w:abstractNumId w:val="45"/>
  </w:num>
  <w:num w:numId="39" w16cid:durableId="1015427576">
    <w:abstractNumId w:val="53"/>
  </w:num>
  <w:num w:numId="40" w16cid:durableId="433406524">
    <w:abstractNumId w:val="5"/>
  </w:num>
  <w:num w:numId="41" w16cid:durableId="154419407">
    <w:abstractNumId w:val="34"/>
  </w:num>
  <w:num w:numId="42" w16cid:durableId="309362550">
    <w:abstractNumId w:val="14"/>
  </w:num>
  <w:num w:numId="43" w16cid:durableId="91359427">
    <w:abstractNumId w:val="22"/>
  </w:num>
  <w:num w:numId="44" w16cid:durableId="1928927389">
    <w:abstractNumId w:val="42"/>
  </w:num>
  <w:num w:numId="45" w16cid:durableId="1922180118">
    <w:abstractNumId w:val="47"/>
  </w:num>
  <w:num w:numId="46" w16cid:durableId="362099926">
    <w:abstractNumId w:val="31"/>
  </w:num>
  <w:num w:numId="47" w16cid:durableId="1797480576">
    <w:abstractNumId w:val="7"/>
  </w:num>
  <w:num w:numId="48" w16cid:durableId="814107392">
    <w:abstractNumId w:val="37"/>
  </w:num>
  <w:num w:numId="49" w16cid:durableId="1532649856">
    <w:abstractNumId w:val="11"/>
  </w:num>
  <w:num w:numId="50" w16cid:durableId="814680413">
    <w:abstractNumId w:val="20"/>
  </w:num>
  <w:num w:numId="51" w16cid:durableId="1485708003">
    <w:abstractNumId w:val="0"/>
  </w:num>
  <w:num w:numId="52" w16cid:durableId="637419203">
    <w:abstractNumId w:val="40"/>
  </w:num>
  <w:num w:numId="53" w16cid:durableId="1462307781">
    <w:abstractNumId w:val="9"/>
  </w:num>
  <w:num w:numId="54" w16cid:durableId="1657605508">
    <w:abstractNumId w:val="43"/>
  </w:num>
  <w:num w:numId="55" w16cid:durableId="582420121">
    <w:abstractNumId w:val="39"/>
  </w:num>
  <w:num w:numId="56" w16cid:durableId="1134716537">
    <w:abstractNumId w:val="51"/>
  </w:num>
  <w:num w:numId="57" w16cid:durableId="964460476">
    <w:abstractNumId w:val="19"/>
    <w:lvlOverride w:ilvl="0">
      <w:startOverride w:val="3"/>
    </w:lvlOverride>
    <w:lvlOverride w:ilvl="1">
      <w:startOverride w:val="4"/>
    </w:lvlOverride>
    <w:lvlOverride w:ilvl="2">
      <w:startOverride w:val="5"/>
    </w:lvlOverride>
    <w:lvlOverride w:ilvl="3">
      <w:startOverride w:val="2"/>
    </w:lvlOverride>
  </w:num>
  <w:num w:numId="58" w16cid:durableId="1087112619">
    <w:abstractNumId w:val="19"/>
    <w:lvlOverride w:ilvl="0">
      <w:startOverride w:val="3"/>
    </w:lvlOverride>
    <w:lvlOverride w:ilvl="1">
      <w:startOverride w:val="4"/>
    </w:lvlOverride>
    <w:lvlOverride w:ilvl="2">
      <w:startOverride w:val="5"/>
    </w:lvlOverride>
    <w:lvlOverride w:ilvl="3">
      <w:startOverride w:val="2"/>
    </w:lvlOverride>
  </w:num>
  <w:num w:numId="59" w16cid:durableId="786991">
    <w:abstractNumId w:val="19"/>
    <w:lvlOverride w:ilvl="0">
      <w:startOverride w:val="3"/>
    </w:lvlOverride>
    <w:lvlOverride w:ilvl="1">
      <w:startOverride w:val="4"/>
    </w:lvlOverride>
    <w:lvlOverride w:ilvl="2">
      <w:startOverride w:val="5"/>
    </w:lvlOverride>
    <w:lvlOverride w:ilvl="3">
      <w:startOverride w:val="2"/>
    </w:lvlOverride>
  </w:num>
  <w:num w:numId="60" w16cid:durableId="243221588">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0A98"/>
    <w:rsid w:val="0000237B"/>
    <w:rsid w:val="000128FF"/>
    <w:rsid w:val="00015D5B"/>
    <w:rsid w:val="00016748"/>
    <w:rsid w:val="00016E7D"/>
    <w:rsid w:val="000175B5"/>
    <w:rsid w:val="00021E2B"/>
    <w:rsid w:val="000222D6"/>
    <w:rsid w:val="000239EC"/>
    <w:rsid w:val="00023F24"/>
    <w:rsid w:val="00026D8A"/>
    <w:rsid w:val="0002754A"/>
    <w:rsid w:val="00035CCD"/>
    <w:rsid w:val="00037B53"/>
    <w:rsid w:val="00040469"/>
    <w:rsid w:val="00040749"/>
    <w:rsid w:val="000433E3"/>
    <w:rsid w:val="00043876"/>
    <w:rsid w:val="00044ACD"/>
    <w:rsid w:val="00044FB1"/>
    <w:rsid w:val="00051D91"/>
    <w:rsid w:val="000521C5"/>
    <w:rsid w:val="000608CB"/>
    <w:rsid w:val="00063F97"/>
    <w:rsid w:val="00071A81"/>
    <w:rsid w:val="00075190"/>
    <w:rsid w:val="00076268"/>
    <w:rsid w:val="00080CC0"/>
    <w:rsid w:val="00082CBF"/>
    <w:rsid w:val="00082D87"/>
    <w:rsid w:val="00084A57"/>
    <w:rsid w:val="0009088D"/>
    <w:rsid w:val="000911BC"/>
    <w:rsid w:val="00093C62"/>
    <w:rsid w:val="000A0C95"/>
    <w:rsid w:val="000A5211"/>
    <w:rsid w:val="000A6575"/>
    <w:rsid w:val="000B20E0"/>
    <w:rsid w:val="000B49BB"/>
    <w:rsid w:val="000B7446"/>
    <w:rsid w:val="000B7D39"/>
    <w:rsid w:val="000C2633"/>
    <w:rsid w:val="000C359C"/>
    <w:rsid w:val="000C3740"/>
    <w:rsid w:val="000C4DDF"/>
    <w:rsid w:val="000C7CA0"/>
    <w:rsid w:val="000F5B35"/>
    <w:rsid w:val="000F784E"/>
    <w:rsid w:val="00101437"/>
    <w:rsid w:val="00107857"/>
    <w:rsid w:val="001141BE"/>
    <w:rsid w:val="00125627"/>
    <w:rsid w:val="00126121"/>
    <w:rsid w:val="001317AC"/>
    <w:rsid w:val="001319B0"/>
    <w:rsid w:val="00133F82"/>
    <w:rsid w:val="00137867"/>
    <w:rsid w:val="001401FC"/>
    <w:rsid w:val="00151954"/>
    <w:rsid w:val="00157A56"/>
    <w:rsid w:val="00162D78"/>
    <w:rsid w:val="001908AD"/>
    <w:rsid w:val="00190D73"/>
    <w:rsid w:val="001A002B"/>
    <w:rsid w:val="001A22C9"/>
    <w:rsid w:val="001A2333"/>
    <w:rsid w:val="001B3150"/>
    <w:rsid w:val="001B5CA2"/>
    <w:rsid w:val="001C784B"/>
    <w:rsid w:val="001D15AD"/>
    <w:rsid w:val="001D38DD"/>
    <w:rsid w:val="001D527E"/>
    <w:rsid w:val="001D7897"/>
    <w:rsid w:val="001E292A"/>
    <w:rsid w:val="001F0B63"/>
    <w:rsid w:val="001F16E9"/>
    <w:rsid w:val="001F24E4"/>
    <w:rsid w:val="001F5250"/>
    <w:rsid w:val="001F6040"/>
    <w:rsid w:val="001F77F0"/>
    <w:rsid w:val="001F7C58"/>
    <w:rsid w:val="001F7E8E"/>
    <w:rsid w:val="00200EDB"/>
    <w:rsid w:val="0020105C"/>
    <w:rsid w:val="00214CBC"/>
    <w:rsid w:val="00217C42"/>
    <w:rsid w:val="00217D90"/>
    <w:rsid w:val="00220D38"/>
    <w:rsid w:val="00230109"/>
    <w:rsid w:val="0023109B"/>
    <w:rsid w:val="002353BD"/>
    <w:rsid w:val="00240249"/>
    <w:rsid w:val="00242AF2"/>
    <w:rsid w:val="0024389C"/>
    <w:rsid w:val="00246AB4"/>
    <w:rsid w:val="002470A9"/>
    <w:rsid w:val="00252973"/>
    <w:rsid w:val="002644B4"/>
    <w:rsid w:val="0027114B"/>
    <w:rsid w:val="002750B5"/>
    <w:rsid w:val="0027666E"/>
    <w:rsid w:val="00276973"/>
    <w:rsid w:val="002849A6"/>
    <w:rsid w:val="0028568F"/>
    <w:rsid w:val="002907FF"/>
    <w:rsid w:val="00292462"/>
    <w:rsid w:val="00292578"/>
    <w:rsid w:val="002A09C2"/>
    <w:rsid w:val="002A23F0"/>
    <w:rsid w:val="002A5D4F"/>
    <w:rsid w:val="002B5C59"/>
    <w:rsid w:val="002C197E"/>
    <w:rsid w:val="002E3F3E"/>
    <w:rsid w:val="002E744C"/>
    <w:rsid w:val="002F5256"/>
    <w:rsid w:val="002F53F1"/>
    <w:rsid w:val="00300E23"/>
    <w:rsid w:val="00301227"/>
    <w:rsid w:val="00304636"/>
    <w:rsid w:val="00304E47"/>
    <w:rsid w:val="00307E2B"/>
    <w:rsid w:val="003122CD"/>
    <w:rsid w:val="00320C82"/>
    <w:rsid w:val="00321859"/>
    <w:rsid w:val="003253E9"/>
    <w:rsid w:val="0033007E"/>
    <w:rsid w:val="00342B22"/>
    <w:rsid w:val="00342B5E"/>
    <w:rsid w:val="003446F8"/>
    <w:rsid w:val="0035045E"/>
    <w:rsid w:val="00352833"/>
    <w:rsid w:val="003639DD"/>
    <w:rsid w:val="00375556"/>
    <w:rsid w:val="00376636"/>
    <w:rsid w:val="00380457"/>
    <w:rsid w:val="00381086"/>
    <w:rsid w:val="00382431"/>
    <w:rsid w:val="00394B3A"/>
    <w:rsid w:val="003A101C"/>
    <w:rsid w:val="003A1D1D"/>
    <w:rsid w:val="003A5B05"/>
    <w:rsid w:val="003B7D75"/>
    <w:rsid w:val="003C6A4B"/>
    <w:rsid w:val="003C7182"/>
    <w:rsid w:val="003D31A5"/>
    <w:rsid w:val="003D3B7B"/>
    <w:rsid w:val="003D402A"/>
    <w:rsid w:val="003E7026"/>
    <w:rsid w:val="003F0CC7"/>
    <w:rsid w:val="003F79B2"/>
    <w:rsid w:val="00400615"/>
    <w:rsid w:val="00401F6C"/>
    <w:rsid w:val="00404D02"/>
    <w:rsid w:val="004110F0"/>
    <w:rsid w:val="00411232"/>
    <w:rsid w:val="0041210A"/>
    <w:rsid w:val="00423BF2"/>
    <w:rsid w:val="00430733"/>
    <w:rsid w:val="00430E17"/>
    <w:rsid w:val="004333CB"/>
    <w:rsid w:val="00433B03"/>
    <w:rsid w:val="004343C6"/>
    <w:rsid w:val="00434D00"/>
    <w:rsid w:val="00435D3F"/>
    <w:rsid w:val="00436339"/>
    <w:rsid w:val="004449B7"/>
    <w:rsid w:val="00444BFD"/>
    <w:rsid w:val="00453745"/>
    <w:rsid w:val="00453A68"/>
    <w:rsid w:val="00453C3B"/>
    <w:rsid w:val="00453D83"/>
    <w:rsid w:val="00457C50"/>
    <w:rsid w:val="00463A9C"/>
    <w:rsid w:val="00463BA1"/>
    <w:rsid w:val="00465307"/>
    <w:rsid w:val="00465B2F"/>
    <w:rsid w:val="00466C1A"/>
    <w:rsid w:val="0047074A"/>
    <w:rsid w:val="00473D67"/>
    <w:rsid w:val="0047706D"/>
    <w:rsid w:val="00477D46"/>
    <w:rsid w:val="00477E42"/>
    <w:rsid w:val="0048115B"/>
    <w:rsid w:val="00483B3F"/>
    <w:rsid w:val="00484E5C"/>
    <w:rsid w:val="004871AC"/>
    <w:rsid w:val="00493F76"/>
    <w:rsid w:val="0049420F"/>
    <w:rsid w:val="00494D2A"/>
    <w:rsid w:val="00497A3C"/>
    <w:rsid w:val="004A3672"/>
    <w:rsid w:val="004A47A5"/>
    <w:rsid w:val="004B35C3"/>
    <w:rsid w:val="004B4E71"/>
    <w:rsid w:val="004B6995"/>
    <w:rsid w:val="004B7CB4"/>
    <w:rsid w:val="004C0258"/>
    <w:rsid w:val="004C0FF9"/>
    <w:rsid w:val="004D3BDC"/>
    <w:rsid w:val="004D47FC"/>
    <w:rsid w:val="004E317A"/>
    <w:rsid w:val="004E59A4"/>
    <w:rsid w:val="004F0285"/>
    <w:rsid w:val="004F263E"/>
    <w:rsid w:val="004F3C9E"/>
    <w:rsid w:val="004F3F7F"/>
    <w:rsid w:val="004F6C1D"/>
    <w:rsid w:val="004F6F71"/>
    <w:rsid w:val="00500A19"/>
    <w:rsid w:val="005039DE"/>
    <w:rsid w:val="00506680"/>
    <w:rsid w:val="00507481"/>
    <w:rsid w:val="005141C3"/>
    <w:rsid w:val="005147CD"/>
    <w:rsid w:val="00521606"/>
    <w:rsid w:val="00522F8C"/>
    <w:rsid w:val="00524167"/>
    <w:rsid w:val="00524253"/>
    <w:rsid w:val="0052500E"/>
    <w:rsid w:val="0052618F"/>
    <w:rsid w:val="005317A6"/>
    <w:rsid w:val="00532576"/>
    <w:rsid w:val="0054595D"/>
    <w:rsid w:val="005628BA"/>
    <w:rsid w:val="00566364"/>
    <w:rsid w:val="00567A4E"/>
    <w:rsid w:val="0057523B"/>
    <w:rsid w:val="005757CE"/>
    <w:rsid w:val="00576848"/>
    <w:rsid w:val="005819FB"/>
    <w:rsid w:val="0058479A"/>
    <w:rsid w:val="005901D3"/>
    <w:rsid w:val="005A1267"/>
    <w:rsid w:val="005A77ED"/>
    <w:rsid w:val="005B4083"/>
    <w:rsid w:val="005B6081"/>
    <w:rsid w:val="005B6725"/>
    <w:rsid w:val="005B6ED0"/>
    <w:rsid w:val="005C2AA0"/>
    <w:rsid w:val="005C3563"/>
    <w:rsid w:val="005C6E1F"/>
    <w:rsid w:val="005E02E8"/>
    <w:rsid w:val="005E0A36"/>
    <w:rsid w:val="005E571D"/>
    <w:rsid w:val="005E593D"/>
    <w:rsid w:val="005E6326"/>
    <w:rsid w:val="005E65B0"/>
    <w:rsid w:val="005E787A"/>
    <w:rsid w:val="005E7AF8"/>
    <w:rsid w:val="005F1049"/>
    <w:rsid w:val="00603786"/>
    <w:rsid w:val="006067DD"/>
    <w:rsid w:val="00606E42"/>
    <w:rsid w:val="0060739C"/>
    <w:rsid w:val="0061012A"/>
    <w:rsid w:val="006102A4"/>
    <w:rsid w:val="00611AA0"/>
    <w:rsid w:val="0061322D"/>
    <w:rsid w:val="00620628"/>
    <w:rsid w:val="006218B5"/>
    <w:rsid w:val="00622302"/>
    <w:rsid w:val="00622324"/>
    <w:rsid w:val="006243EF"/>
    <w:rsid w:val="00632BE6"/>
    <w:rsid w:val="00634C1D"/>
    <w:rsid w:val="00637CD8"/>
    <w:rsid w:val="00647675"/>
    <w:rsid w:val="00656400"/>
    <w:rsid w:val="00657947"/>
    <w:rsid w:val="00660CF1"/>
    <w:rsid w:val="006704B2"/>
    <w:rsid w:val="00670B75"/>
    <w:rsid w:val="00682499"/>
    <w:rsid w:val="006851D2"/>
    <w:rsid w:val="00685CC6"/>
    <w:rsid w:val="006874CE"/>
    <w:rsid w:val="00690914"/>
    <w:rsid w:val="00690982"/>
    <w:rsid w:val="00691304"/>
    <w:rsid w:val="00693065"/>
    <w:rsid w:val="00693551"/>
    <w:rsid w:val="006A089F"/>
    <w:rsid w:val="006A119E"/>
    <w:rsid w:val="006A391F"/>
    <w:rsid w:val="006A3EB7"/>
    <w:rsid w:val="006A68FE"/>
    <w:rsid w:val="006C1841"/>
    <w:rsid w:val="006C19C2"/>
    <w:rsid w:val="006C672E"/>
    <w:rsid w:val="006C761D"/>
    <w:rsid w:val="006D0ED9"/>
    <w:rsid w:val="006D1BA9"/>
    <w:rsid w:val="006E0F8B"/>
    <w:rsid w:val="006E2617"/>
    <w:rsid w:val="006E3715"/>
    <w:rsid w:val="006E776D"/>
    <w:rsid w:val="006F67B5"/>
    <w:rsid w:val="00701D14"/>
    <w:rsid w:val="00704EA1"/>
    <w:rsid w:val="00704F68"/>
    <w:rsid w:val="00705944"/>
    <w:rsid w:val="007078CB"/>
    <w:rsid w:val="007143A2"/>
    <w:rsid w:val="00717147"/>
    <w:rsid w:val="00717BD0"/>
    <w:rsid w:val="00720F78"/>
    <w:rsid w:val="00724571"/>
    <w:rsid w:val="007250A1"/>
    <w:rsid w:val="00730510"/>
    <w:rsid w:val="00731B9F"/>
    <w:rsid w:val="00734ABA"/>
    <w:rsid w:val="0073648D"/>
    <w:rsid w:val="00736A2F"/>
    <w:rsid w:val="00743E85"/>
    <w:rsid w:val="007539A6"/>
    <w:rsid w:val="007561A8"/>
    <w:rsid w:val="007568E0"/>
    <w:rsid w:val="00766455"/>
    <w:rsid w:val="00772522"/>
    <w:rsid w:val="00773C8D"/>
    <w:rsid w:val="00796A25"/>
    <w:rsid w:val="00797F8C"/>
    <w:rsid w:val="007B0B85"/>
    <w:rsid w:val="007B36AB"/>
    <w:rsid w:val="007B5F01"/>
    <w:rsid w:val="007C127A"/>
    <w:rsid w:val="007C3654"/>
    <w:rsid w:val="007C3B37"/>
    <w:rsid w:val="007D0205"/>
    <w:rsid w:val="007D25E6"/>
    <w:rsid w:val="007D64ED"/>
    <w:rsid w:val="007D7B2C"/>
    <w:rsid w:val="007E2BA3"/>
    <w:rsid w:val="007E6117"/>
    <w:rsid w:val="007F0806"/>
    <w:rsid w:val="007F19E6"/>
    <w:rsid w:val="007F74BB"/>
    <w:rsid w:val="007F774E"/>
    <w:rsid w:val="00805B19"/>
    <w:rsid w:val="00812FF0"/>
    <w:rsid w:val="00813931"/>
    <w:rsid w:val="008207D0"/>
    <w:rsid w:val="00823C0D"/>
    <w:rsid w:val="00824642"/>
    <w:rsid w:val="00832031"/>
    <w:rsid w:val="00834B2C"/>
    <w:rsid w:val="00835D02"/>
    <w:rsid w:val="0085187F"/>
    <w:rsid w:val="00860866"/>
    <w:rsid w:val="00867963"/>
    <w:rsid w:val="008724AB"/>
    <w:rsid w:val="00873049"/>
    <w:rsid w:val="0087760C"/>
    <w:rsid w:val="008851E3"/>
    <w:rsid w:val="00892910"/>
    <w:rsid w:val="00895582"/>
    <w:rsid w:val="00895D8B"/>
    <w:rsid w:val="008A2F4A"/>
    <w:rsid w:val="008A5D12"/>
    <w:rsid w:val="008D6C2D"/>
    <w:rsid w:val="008F1F44"/>
    <w:rsid w:val="008F7FAA"/>
    <w:rsid w:val="00900C1C"/>
    <w:rsid w:val="00904687"/>
    <w:rsid w:val="00906139"/>
    <w:rsid w:val="00913286"/>
    <w:rsid w:val="0092282B"/>
    <w:rsid w:val="00924099"/>
    <w:rsid w:val="00926D0E"/>
    <w:rsid w:val="00931595"/>
    <w:rsid w:val="009333F0"/>
    <w:rsid w:val="0093652E"/>
    <w:rsid w:val="00944917"/>
    <w:rsid w:val="0094759A"/>
    <w:rsid w:val="009507DD"/>
    <w:rsid w:val="0095310F"/>
    <w:rsid w:val="00954843"/>
    <w:rsid w:val="00955DB3"/>
    <w:rsid w:val="0095757F"/>
    <w:rsid w:val="00961364"/>
    <w:rsid w:val="0096484A"/>
    <w:rsid w:val="009815DF"/>
    <w:rsid w:val="00981F97"/>
    <w:rsid w:val="00983F35"/>
    <w:rsid w:val="0098486A"/>
    <w:rsid w:val="0098730F"/>
    <w:rsid w:val="00992A11"/>
    <w:rsid w:val="00993C7C"/>
    <w:rsid w:val="00994B2B"/>
    <w:rsid w:val="00997138"/>
    <w:rsid w:val="00997D09"/>
    <w:rsid w:val="009A57D2"/>
    <w:rsid w:val="009B21E1"/>
    <w:rsid w:val="009B3AE3"/>
    <w:rsid w:val="009B4459"/>
    <w:rsid w:val="009B5E94"/>
    <w:rsid w:val="009B74F7"/>
    <w:rsid w:val="009C70A2"/>
    <w:rsid w:val="009D4C1D"/>
    <w:rsid w:val="009E113A"/>
    <w:rsid w:val="009E1322"/>
    <w:rsid w:val="009E4AB4"/>
    <w:rsid w:val="009E6FAD"/>
    <w:rsid w:val="009E74BA"/>
    <w:rsid w:val="009F3EE6"/>
    <w:rsid w:val="009F5852"/>
    <w:rsid w:val="009F5864"/>
    <w:rsid w:val="00A0201E"/>
    <w:rsid w:val="00A05D1E"/>
    <w:rsid w:val="00A11C82"/>
    <w:rsid w:val="00A14373"/>
    <w:rsid w:val="00A254EF"/>
    <w:rsid w:val="00A26740"/>
    <w:rsid w:val="00A2718F"/>
    <w:rsid w:val="00A32EE1"/>
    <w:rsid w:val="00A35AF8"/>
    <w:rsid w:val="00A36E5A"/>
    <w:rsid w:val="00A417F3"/>
    <w:rsid w:val="00A457CD"/>
    <w:rsid w:val="00A458BE"/>
    <w:rsid w:val="00A47414"/>
    <w:rsid w:val="00A53550"/>
    <w:rsid w:val="00A629DC"/>
    <w:rsid w:val="00A64C91"/>
    <w:rsid w:val="00A729FB"/>
    <w:rsid w:val="00A7533F"/>
    <w:rsid w:val="00A76EB7"/>
    <w:rsid w:val="00A801B2"/>
    <w:rsid w:val="00A80EA6"/>
    <w:rsid w:val="00A93485"/>
    <w:rsid w:val="00A939DE"/>
    <w:rsid w:val="00A93F22"/>
    <w:rsid w:val="00A95C58"/>
    <w:rsid w:val="00A97E6E"/>
    <w:rsid w:val="00AA026C"/>
    <w:rsid w:val="00AA185E"/>
    <w:rsid w:val="00AA199E"/>
    <w:rsid w:val="00AA1E35"/>
    <w:rsid w:val="00AA43B3"/>
    <w:rsid w:val="00AA5A31"/>
    <w:rsid w:val="00AB6B09"/>
    <w:rsid w:val="00AC0F54"/>
    <w:rsid w:val="00AC0FA9"/>
    <w:rsid w:val="00AC27E5"/>
    <w:rsid w:val="00AD0FAB"/>
    <w:rsid w:val="00AD1CD4"/>
    <w:rsid w:val="00AD1E9E"/>
    <w:rsid w:val="00AF2DED"/>
    <w:rsid w:val="00AF4275"/>
    <w:rsid w:val="00AF45E5"/>
    <w:rsid w:val="00B04ED6"/>
    <w:rsid w:val="00B07EF8"/>
    <w:rsid w:val="00B123F5"/>
    <w:rsid w:val="00B13A47"/>
    <w:rsid w:val="00B164B7"/>
    <w:rsid w:val="00B22D5A"/>
    <w:rsid w:val="00B22DD9"/>
    <w:rsid w:val="00B23D71"/>
    <w:rsid w:val="00B24B0F"/>
    <w:rsid w:val="00B25233"/>
    <w:rsid w:val="00B27741"/>
    <w:rsid w:val="00B30765"/>
    <w:rsid w:val="00B3290E"/>
    <w:rsid w:val="00B32C41"/>
    <w:rsid w:val="00B36FF1"/>
    <w:rsid w:val="00B4064C"/>
    <w:rsid w:val="00B4072A"/>
    <w:rsid w:val="00B47F88"/>
    <w:rsid w:val="00B51A3A"/>
    <w:rsid w:val="00B56408"/>
    <w:rsid w:val="00B56667"/>
    <w:rsid w:val="00B64C93"/>
    <w:rsid w:val="00B668BA"/>
    <w:rsid w:val="00B71A53"/>
    <w:rsid w:val="00B71CC9"/>
    <w:rsid w:val="00B75D3B"/>
    <w:rsid w:val="00B76E16"/>
    <w:rsid w:val="00B77857"/>
    <w:rsid w:val="00B8725B"/>
    <w:rsid w:val="00B94051"/>
    <w:rsid w:val="00B94621"/>
    <w:rsid w:val="00B94E77"/>
    <w:rsid w:val="00B957D8"/>
    <w:rsid w:val="00BA0328"/>
    <w:rsid w:val="00BB0B46"/>
    <w:rsid w:val="00BB1CC2"/>
    <w:rsid w:val="00BB2876"/>
    <w:rsid w:val="00BC05D2"/>
    <w:rsid w:val="00BC42F4"/>
    <w:rsid w:val="00BC5303"/>
    <w:rsid w:val="00BC5F06"/>
    <w:rsid w:val="00BD1741"/>
    <w:rsid w:val="00BD7108"/>
    <w:rsid w:val="00BE5B5F"/>
    <w:rsid w:val="00C03079"/>
    <w:rsid w:val="00C058B2"/>
    <w:rsid w:val="00C103D0"/>
    <w:rsid w:val="00C12168"/>
    <w:rsid w:val="00C1382C"/>
    <w:rsid w:val="00C156A6"/>
    <w:rsid w:val="00C21D00"/>
    <w:rsid w:val="00C23AD3"/>
    <w:rsid w:val="00C27854"/>
    <w:rsid w:val="00C34697"/>
    <w:rsid w:val="00C34ECE"/>
    <w:rsid w:val="00C46556"/>
    <w:rsid w:val="00C51F4D"/>
    <w:rsid w:val="00C53362"/>
    <w:rsid w:val="00C6409D"/>
    <w:rsid w:val="00C67D01"/>
    <w:rsid w:val="00C719C5"/>
    <w:rsid w:val="00C76DBD"/>
    <w:rsid w:val="00C81DF4"/>
    <w:rsid w:val="00C83AA6"/>
    <w:rsid w:val="00C91537"/>
    <w:rsid w:val="00C9409E"/>
    <w:rsid w:val="00C94303"/>
    <w:rsid w:val="00CA2F2A"/>
    <w:rsid w:val="00CB109F"/>
    <w:rsid w:val="00CB3201"/>
    <w:rsid w:val="00CB4A86"/>
    <w:rsid w:val="00CC0C79"/>
    <w:rsid w:val="00CC2D9D"/>
    <w:rsid w:val="00CC34C2"/>
    <w:rsid w:val="00CC3E11"/>
    <w:rsid w:val="00CC6DFD"/>
    <w:rsid w:val="00CD07A1"/>
    <w:rsid w:val="00CD5FD4"/>
    <w:rsid w:val="00CD6078"/>
    <w:rsid w:val="00CE24A5"/>
    <w:rsid w:val="00CF3032"/>
    <w:rsid w:val="00CF7652"/>
    <w:rsid w:val="00D02DEA"/>
    <w:rsid w:val="00D0778C"/>
    <w:rsid w:val="00D10E18"/>
    <w:rsid w:val="00D112E8"/>
    <w:rsid w:val="00D25681"/>
    <w:rsid w:val="00D2692D"/>
    <w:rsid w:val="00D26E6F"/>
    <w:rsid w:val="00D31862"/>
    <w:rsid w:val="00D31F51"/>
    <w:rsid w:val="00D33EC8"/>
    <w:rsid w:val="00D40FC4"/>
    <w:rsid w:val="00D51864"/>
    <w:rsid w:val="00D5246A"/>
    <w:rsid w:val="00D60998"/>
    <w:rsid w:val="00D6226C"/>
    <w:rsid w:val="00D70F56"/>
    <w:rsid w:val="00D73977"/>
    <w:rsid w:val="00D90D19"/>
    <w:rsid w:val="00D94980"/>
    <w:rsid w:val="00D97480"/>
    <w:rsid w:val="00DA06AB"/>
    <w:rsid w:val="00DA2974"/>
    <w:rsid w:val="00DA5090"/>
    <w:rsid w:val="00DA6048"/>
    <w:rsid w:val="00DB33D7"/>
    <w:rsid w:val="00DB4D8D"/>
    <w:rsid w:val="00DB5496"/>
    <w:rsid w:val="00DB6AAE"/>
    <w:rsid w:val="00DC09A2"/>
    <w:rsid w:val="00DC10C3"/>
    <w:rsid w:val="00DC71EC"/>
    <w:rsid w:val="00DD29DF"/>
    <w:rsid w:val="00DD49C3"/>
    <w:rsid w:val="00DE3D9B"/>
    <w:rsid w:val="00DE5FCF"/>
    <w:rsid w:val="00DF31AB"/>
    <w:rsid w:val="00DF5AE2"/>
    <w:rsid w:val="00E03BF1"/>
    <w:rsid w:val="00E0400E"/>
    <w:rsid w:val="00E042BA"/>
    <w:rsid w:val="00E06175"/>
    <w:rsid w:val="00E066B6"/>
    <w:rsid w:val="00E11648"/>
    <w:rsid w:val="00E16059"/>
    <w:rsid w:val="00E1716D"/>
    <w:rsid w:val="00E22399"/>
    <w:rsid w:val="00E24546"/>
    <w:rsid w:val="00E2611E"/>
    <w:rsid w:val="00E37BCB"/>
    <w:rsid w:val="00E45CBF"/>
    <w:rsid w:val="00E50D2A"/>
    <w:rsid w:val="00E5213C"/>
    <w:rsid w:val="00E52B34"/>
    <w:rsid w:val="00E56A46"/>
    <w:rsid w:val="00E5700C"/>
    <w:rsid w:val="00E631EE"/>
    <w:rsid w:val="00E66439"/>
    <w:rsid w:val="00E7250F"/>
    <w:rsid w:val="00E7372F"/>
    <w:rsid w:val="00E742B2"/>
    <w:rsid w:val="00E77549"/>
    <w:rsid w:val="00E77811"/>
    <w:rsid w:val="00E8156F"/>
    <w:rsid w:val="00E85583"/>
    <w:rsid w:val="00E973C2"/>
    <w:rsid w:val="00E974F2"/>
    <w:rsid w:val="00E9763E"/>
    <w:rsid w:val="00EA0959"/>
    <w:rsid w:val="00EA2296"/>
    <w:rsid w:val="00EA7B31"/>
    <w:rsid w:val="00EB1465"/>
    <w:rsid w:val="00EB6EA2"/>
    <w:rsid w:val="00EC57A6"/>
    <w:rsid w:val="00ED1D46"/>
    <w:rsid w:val="00ED36AE"/>
    <w:rsid w:val="00ED5A22"/>
    <w:rsid w:val="00EE7D20"/>
    <w:rsid w:val="00F055A9"/>
    <w:rsid w:val="00F11EAE"/>
    <w:rsid w:val="00F13B4E"/>
    <w:rsid w:val="00F1701F"/>
    <w:rsid w:val="00F32CB8"/>
    <w:rsid w:val="00F36273"/>
    <w:rsid w:val="00F42C3E"/>
    <w:rsid w:val="00F51AAE"/>
    <w:rsid w:val="00F54059"/>
    <w:rsid w:val="00F57371"/>
    <w:rsid w:val="00F606A9"/>
    <w:rsid w:val="00F63DFA"/>
    <w:rsid w:val="00F7028B"/>
    <w:rsid w:val="00F710FC"/>
    <w:rsid w:val="00F72C27"/>
    <w:rsid w:val="00F75346"/>
    <w:rsid w:val="00F766C8"/>
    <w:rsid w:val="00F8034D"/>
    <w:rsid w:val="00F83786"/>
    <w:rsid w:val="00F84987"/>
    <w:rsid w:val="00F92DAB"/>
    <w:rsid w:val="00F95333"/>
    <w:rsid w:val="00FA00CC"/>
    <w:rsid w:val="00FA0D7D"/>
    <w:rsid w:val="00FA49B9"/>
    <w:rsid w:val="00FB1FBC"/>
    <w:rsid w:val="00FB2209"/>
    <w:rsid w:val="00FB64D4"/>
    <w:rsid w:val="00FC1970"/>
    <w:rsid w:val="00FC551A"/>
    <w:rsid w:val="00FC7ABD"/>
    <w:rsid w:val="00FD4138"/>
    <w:rsid w:val="00FD4757"/>
    <w:rsid w:val="00FD7563"/>
    <w:rsid w:val="00FE126D"/>
    <w:rsid w:val="00FE3E1B"/>
    <w:rsid w:val="00FF0E0E"/>
    <w:rsid w:val="00FF2611"/>
    <w:rsid w:val="00FF4596"/>
    <w:rsid w:val="1803F03B"/>
    <w:rsid w:val="3F3B7C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0877C8EA"/>
  <w15:chartTrackingRefBased/>
  <w15:docId w15:val="{77413253-F7CE-43F5-9688-879D9A8E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link w:val="BodyTextChar"/>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link w:val="CommentTextChar"/>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paragraph" w:styleId="Revision">
    <w:name w:val="Revision"/>
    <w:hidden/>
    <w:uiPriority w:val="99"/>
    <w:semiHidden/>
    <w:rsid w:val="00CB3201"/>
    <w:rPr>
      <w:rFonts w:ascii="Arial" w:hAnsi="Arial" w:cs="Arial"/>
      <w:lang w:eastAsia="en-US"/>
    </w:rPr>
  </w:style>
  <w:style w:type="paragraph" w:styleId="ListParagraph">
    <w:name w:val="List Paragraph"/>
    <w:basedOn w:val="Normal"/>
    <w:uiPriority w:val="34"/>
    <w:qFormat/>
    <w:rsid w:val="00A76EB7"/>
    <w:pPr>
      <w:widowControl w:val="0"/>
      <w:spacing w:after="0" w:line="264" w:lineRule="auto"/>
      <w:ind w:left="720"/>
    </w:pPr>
    <w:rPr>
      <w:rFonts w:cs="Times New Roman"/>
      <w:snapToGrid w:val="0"/>
    </w:rPr>
  </w:style>
  <w:style w:type="character" w:customStyle="1" w:styleId="CommentTextChar">
    <w:name w:val="Comment Text Char"/>
    <w:basedOn w:val="DefaultParagraphFont"/>
    <w:link w:val="CommentText"/>
    <w:semiHidden/>
    <w:rsid w:val="0047074A"/>
    <w:rPr>
      <w:rFonts w:ascii="Arial" w:hAnsi="Arial" w:cs="Arial"/>
      <w:lang w:eastAsia="en-US"/>
    </w:rPr>
  </w:style>
  <w:style w:type="character" w:customStyle="1" w:styleId="BodyTextChar">
    <w:name w:val="Body Text Char"/>
    <w:basedOn w:val="DefaultParagraphFont"/>
    <w:link w:val="BodyText"/>
    <w:rsid w:val="00BD7108"/>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511864">
      <w:bodyDiv w:val="1"/>
      <w:marLeft w:val="0"/>
      <w:marRight w:val="0"/>
      <w:marTop w:val="0"/>
      <w:marBottom w:val="0"/>
      <w:divBdr>
        <w:top w:val="none" w:sz="0" w:space="0" w:color="auto"/>
        <w:left w:val="none" w:sz="0" w:space="0" w:color="auto"/>
        <w:bottom w:val="none" w:sz="0" w:space="0" w:color="auto"/>
        <w:right w:val="none" w:sz="0" w:space="0" w:color="auto"/>
      </w:divBdr>
    </w:div>
    <w:div w:id="535430894">
      <w:bodyDiv w:val="1"/>
      <w:marLeft w:val="0"/>
      <w:marRight w:val="0"/>
      <w:marTop w:val="0"/>
      <w:marBottom w:val="0"/>
      <w:divBdr>
        <w:top w:val="none" w:sz="0" w:space="0" w:color="auto"/>
        <w:left w:val="none" w:sz="0" w:space="0" w:color="auto"/>
        <w:bottom w:val="none" w:sz="0" w:space="0" w:color="auto"/>
        <w:right w:val="none" w:sz="0" w:space="0" w:color="auto"/>
      </w:divBdr>
    </w:div>
    <w:div w:id="538663269">
      <w:bodyDiv w:val="1"/>
      <w:marLeft w:val="0"/>
      <w:marRight w:val="0"/>
      <w:marTop w:val="0"/>
      <w:marBottom w:val="0"/>
      <w:divBdr>
        <w:top w:val="none" w:sz="0" w:space="0" w:color="auto"/>
        <w:left w:val="none" w:sz="0" w:space="0" w:color="auto"/>
        <w:bottom w:val="none" w:sz="0" w:space="0" w:color="auto"/>
        <w:right w:val="none" w:sz="0" w:space="0" w:color="auto"/>
      </w:divBdr>
    </w:div>
    <w:div w:id="1446923439">
      <w:bodyDiv w:val="1"/>
      <w:marLeft w:val="0"/>
      <w:marRight w:val="0"/>
      <w:marTop w:val="0"/>
      <w:marBottom w:val="0"/>
      <w:divBdr>
        <w:top w:val="none" w:sz="0" w:space="0" w:color="auto"/>
        <w:left w:val="none" w:sz="0" w:space="0" w:color="auto"/>
        <w:bottom w:val="none" w:sz="0" w:space="0" w:color="auto"/>
        <w:right w:val="none" w:sz="0" w:space="0" w:color="auto"/>
      </w:divBdr>
    </w:div>
    <w:div w:id="1699772174">
      <w:bodyDiv w:val="1"/>
      <w:marLeft w:val="0"/>
      <w:marRight w:val="0"/>
      <w:marTop w:val="0"/>
      <w:marBottom w:val="0"/>
      <w:divBdr>
        <w:top w:val="none" w:sz="0" w:space="0" w:color="auto"/>
        <w:left w:val="none" w:sz="0" w:space="0" w:color="auto"/>
        <w:bottom w:val="none" w:sz="0" w:space="0" w:color="auto"/>
        <w:right w:val="none" w:sz="0" w:space="0" w:color="auto"/>
      </w:divBdr>
    </w:div>
    <w:div w:id="197344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Microsoft_Visio_2003-2010_Drawing2.vsd"/><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e3132a0-aaf2-4326-8928-c084593c093d">
      <UserInfo>
        <DisplayName/>
        <AccountId xsi:nil="true"/>
        <AccountType/>
      </UserInfo>
    </SharedWithUsers>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B1B36-547A-46A2-A572-FCA98E149BC9}">
  <ds:schemaRefs>
    <ds:schemaRef ds:uri="http://schemas.microsoft.com/office/2006/metadata/properties"/>
    <ds:schemaRef ds:uri="http://schemas.microsoft.com/office/infopath/2007/PartnerControls"/>
    <ds:schemaRef ds:uri="2e3132a0-aaf2-4326-8928-c084593c093d"/>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3.xml><?xml version="1.0" encoding="utf-8"?>
<ds:datastoreItem xmlns:ds="http://schemas.openxmlformats.org/officeDocument/2006/customXml" ds:itemID="{17E632A4-44B3-4619-8800-9605B4E34E1F}">
  <ds:schemaRefs>
    <ds:schemaRef ds:uri="http://schemas.microsoft.com/sharepoint/v3/contenttype/forms"/>
  </ds:schemaRefs>
</ds:datastoreItem>
</file>

<file path=customXml/itemProps4.xml><?xml version="1.0" encoding="utf-8"?>
<ds:datastoreItem xmlns:ds="http://schemas.openxmlformats.org/officeDocument/2006/customXml" ds:itemID="{7CA2A8CF-AF13-4B86-BDD7-82657E702F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10537</Words>
  <Characters>60061</Characters>
  <Application>Microsoft Office Word</Application>
  <DocSecurity>4</DocSecurity>
  <Lines>500</Lines>
  <Paragraphs>140</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70458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STCP01-1</dc:title>
  <dc:subject/>
  <dc:creator>Peaceful</dc:creator>
  <cp:keywords/>
  <cp:lastModifiedBy>Tammy Meek [NESO]</cp:lastModifiedBy>
  <cp:revision>103</cp:revision>
  <cp:lastPrinted>2025-09-12T00:48:00Z</cp:lastPrinted>
  <dcterms:created xsi:type="dcterms:W3CDTF">2024-03-05T18:56:00Z</dcterms:created>
  <dcterms:modified xsi:type="dcterms:W3CDTF">2025-10-15T15:26:00Z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3286000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docLang">
    <vt:lpwstr>en</vt:lpwstr>
  </property>
</Properties>
</file>